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40" w:type="dxa"/>
        <w:jc w:val="center"/>
        <w:tblCellMar>
          <w:top w:w="567" w:type="dxa"/>
          <w:left w:w="567" w:type="dxa"/>
          <w:bottom w:w="567" w:type="dxa"/>
          <w:right w:w="567" w:type="dxa"/>
        </w:tblCellMar>
        <w:tblLook w:val="01E0"/>
      </w:tblPr>
      <w:tblGrid>
        <w:gridCol w:w="11340"/>
      </w:tblGrid>
      <w:tr w:rsidR="00385938" w:rsidRPr="009719F9" w:rsidTr="00A77761">
        <w:trPr>
          <w:trHeight w:hRule="exact" w:val="4488"/>
          <w:jc w:val="center"/>
        </w:trPr>
        <w:tc>
          <w:tcPr>
            <w:tcW w:w="11340" w:type="dxa"/>
            <w:tcBorders>
              <w:top w:val="nil"/>
              <w:left w:val="nil"/>
              <w:bottom w:val="nil"/>
              <w:right w:val="nil"/>
            </w:tcBorders>
            <w:tcMar>
              <w:top w:w="0" w:type="dxa"/>
              <w:right w:w="0" w:type="dxa"/>
            </w:tcMar>
            <w:vAlign w:val="bottom"/>
          </w:tcPr>
          <w:p w:rsidR="00385938" w:rsidRPr="005E4253" w:rsidRDefault="00385938" w:rsidP="00A77761">
            <w:pPr>
              <w:pStyle w:val="Covermainheading"/>
              <w:ind w:left="128" w:hanging="14"/>
            </w:pPr>
            <w:r>
              <w:t xml:space="preserve">Aboriginal and </w:t>
            </w:r>
            <w:smartTag w:uri="urn:schemas-microsoft-com:office:smarttags" w:element="place">
              <w:r>
                <w:t>Torres Strait</w:t>
              </w:r>
            </w:smartTag>
            <w:r>
              <w:t xml:space="preserve"> Islander perspectives resources</w:t>
            </w:r>
          </w:p>
          <w:p w:rsidR="00385938" w:rsidRPr="00A77761" w:rsidRDefault="00385938" w:rsidP="00A77761">
            <w:pPr>
              <w:pStyle w:val="Coversubheading"/>
              <w:ind w:hanging="170"/>
              <w:rPr>
                <w:highlight w:val="lightGray"/>
              </w:rPr>
            </w:pPr>
            <w:r>
              <w:t>Supporting the implementation of Essential Learnings</w:t>
            </w:r>
          </w:p>
        </w:tc>
      </w:tr>
      <w:tr w:rsidR="00385938" w:rsidRPr="009719F9" w:rsidTr="00A77761">
        <w:trPr>
          <w:trHeight w:hRule="exact" w:val="170"/>
          <w:jc w:val="center"/>
        </w:trPr>
        <w:tc>
          <w:tcPr>
            <w:tcW w:w="11340" w:type="dxa"/>
            <w:tcBorders>
              <w:top w:val="nil"/>
              <w:left w:val="nil"/>
              <w:bottom w:val="single" w:sz="8" w:space="0" w:color="00948D"/>
              <w:right w:val="nil"/>
            </w:tcBorders>
            <w:tcMar>
              <w:top w:w="0" w:type="dxa"/>
              <w:left w:w="0" w:type="dxa"/>
              <w:bottom w:w="0" w:type="dxa"/>
              <w:right w:w="0" w:type="dxa"/>
            </w:tcMar>
            <w:vAlign w:val="bottom"/>
          </w:tcPr>
          <w:p w:rsidR="00385938" w:rsidRPr="00A77761" w:rsidRDefault="00385938" w:rsidP="00A77761">
            <w:pPr>
              <w:ind w:hanging="170"/>
              <w:rPr>
                <w:szCs w:val="22"/>
              </w:rPr>
            </w:pPr>
          </w:p>
        </w:tc>
      </w:tr>
      <w:tr w:rsidR="00385938" w:rsidRPr="009719F9" w:rsidTr="00A77761">
        <w:trPr>
          <w:trHeight w:hRule="exact" w:val="8222"/>
          <w:jc w:val="center"/>
        </w:trPr>
        <w:tc>
          <w:tcPr>
            <w:tcW w:w="11340" w:type="dxa"/>
            <w:tcBorders>
              <w:top w:val="single" w:sz="8" w:space="0" w:color="00948D"/>
              <w:left w:val="nil"/>
              <w:bottom w:val="single" w:sz="8" w:space="0" w:color="00948D"/>
              <w:right w:val="nil"/>
            </w:tcBorders>
          </w:tcPr>
          <w:p w:rsidR="00385938" w:rsidRPr="005E4253" w:rsidRDefault="00385938" w:rsidP="00A77761">
            <w:pPr>
              <w:pStyle w:val="Covermonth-year"/>
              <w:ind w:hanging="170"/>
            </w:pPr>
            <w:fldSimple w:instr=" DATE  \@ &quot;MMMM yyyy&quot;  \* MERGEFORMAT ">
              <w:r>
                <w:rPr>
                  <w:noProof/>
                </w:rPr>
                <w:t>August 2012</w:t>
              </w:r>
            </w:fldSimple>
          </w:p>
          <w:p w:rsidR="00385938" w:rsidRPr="00A77761" w:rsidRDefault="00385938" w:rsidP="00A77761">
            <w:pPr>
              <w:ind w:hanging="170"/>
              <w:rPr>
                <w:szCs w:val="22"/>
              </w:rPr>
            </w:pPr>
          </w:p>
        </w:tc>
      </w:tr>
    </w:tbl>
    <w:p w:rsidR="00385938" w:rsidRDefault="00385938" w:rsidP="00153226">
      <w:pPr>
        <w:sectPr w:rsidR="00385938" w:rsidSect="00153226">
          <w:footerReference w:type="even" r:id="rId7"/>
          <w:footerReference w:type="default" r:id="rId8"/>
          <w:footerReference w:type="first" r:id="rId9"/>
          <w:pgSz w:w="11907" w:h="16840" w:code="9"/>
          <w:pgMar w:top="284" w:right="1418" w:bottom="1196" w:left="1418" w:header="709" w:footer="709" w:gutter="0"/>
          <w:pgNumType w:start="1"/>
          <w:cols w:space="720"/>
          <w:formProt w:val="0"/>
          <w:noEndnote/>
          <w:titlePg/>
          <w:docGrid w:linePitch="299"/>
        </w:sectPr>
      </w:pPr>
    </w:p>
    <w:p w:rsidR="00385938" w:rsidRDefault="00385938" w:rsidP="00110836">
      <w:pPr>
        <w:pStyle w:val="Heading2TOP"/>
      </w:pPr>
      <w:r>
        <w:t>What are the Essential Learnings?</w:t>
      </w:r>
    </w:p>
    <w:p w:rsidR="00385938" w:rsidRDefault="00385938" w:rsidP="006A2AD5">
      <w:r>
        <w:t xml:space="preserve">The Essential Learnings identify what should be taught and what is important for students to have opportunities to know, understand and be able to do. </w:t>
      </w:r>
    </w:p>
    <w:p w:rsidR="00385938" w:rsidRDefault="00385938" w:rsidP="006A2AD5">
      <w:r>
        <w:t xml:space="preserve">The components of the Essential Learnings are: </w:t>
      </w:r>
    </w:p>
    <w:p w:rsidR="00385938" w:rsidRDefault="00385938" w:rsidP="006867C5">
      <w:pPr>
        <w:pStyle w:val="Bulletslevel1"/>
      </w:pPr>
      <w:r>
        <w:t>Learning and assessment focus</w:t>
      </w:r>
    </w:p>
    <w:p w:rsidR="00385938" w:rsidRDefault="00385938" w:rsidP="006867C5">
      <w:pPr>
        <w:pStyle w:val="Bulletslevel1"/>
      </w:pPr>
      <w:r>
        <w:t>Ways of working</w:t>
      </w:r>
    </w:p>
    <w:p w:rsidR="00385938" w:rsidRDefault="00385938" w:rsidP="006867C5">
      <w:pPr>
        <w:pStyle w:val="Bulletslevel1"/>
      </w:pPr>
      <w:r>
        <w:t>Knowledge and understanding.</w:t>
      </w:r>
    </w:p>
    <w:p w:rsidR="00385938" w:rsidRDefault="00385938" w:rsidP="00110836">
      <w:pPr>
        <w:pStyle w:val="Heading2"/>
      </w:pPr>
      <w:r>
        <w:t xml:space="preserve">How are Aboriginal and </w:t>
      </w:r>
      <w:smartTag w:uri="urn:schemas-microsoft-com:office:smarttags" w:element="place">
        <w:r>
          <w:t>Torres Strait</w:t>
        </w:r>
      </w:smartTag>
      <w:r>
        <w:t xml:space="preserve"> Islander Perspectives embedded in the Essential Learnings?</w:t>
      </w:r>
    </w:p>
    <w:p w:rsidR="00385938" w:rsidRDefault="00385938" w:rsidP="006867C5">
      <w:r>
        <w:t>Across the suite of the Essential Learnings, Aboriginal and Torres Strait Islander knowledges and ways of working have been embedded. The following table highlights where Indigenous perspectives have been included in the Essential Learnings, presents some ideas for relevant learning experiences and links to useful web-based resources. Always remember, however, that these are not the only opportunities to embed Indigenous perspectives in the curriculum. Some resources are suitable for use with students, others are for teachers’ background information.</w:t>
      </w:r>
    </w:p>
    <w:p w:rsidR="00385938" w:rsidRDefault="00385938" w:rsidP="006A2AD5">
      <w:r>
        <w:t>This resource is recommended for use hand-in-hand with consultation with the local Aboriginal or Torres Strait Islander community.</w:t>
      </w:r>
    </w:p>
    <w:p w:rsidR="00385938" w:rsidRDefault="00385938" w:rsidP="006A2AD5">
      <w:r>
        <w:t xml:space="preserve">All web addresses were correct at the time of publication. </w:t>
      </w:r>
    </w:p>
    <w:p w:rsidR="00385938" w:rsidRDefault="00385938" w:rsidP="006A2AD5"/>
    <w:p w:rsidR="00385938" w:rsidRDefault="00385938" w:rsidP="00ED16F8">
      <w:pPr>
        <w:pStyle w:val="Heading1"/>
      </w:pPr>
      <w:r>
        <w:t>Contents</w:t>
      </w:r>
    </w:p>
    <w:p w:rsidR="00385938" w:rsidRDefault="00385938" w:rsidP="00363B38">
      <w:pPr>
        <w:pStyle w:val="TOC"/>
      </w:pPr>
      <w:r>
        <w:t xml:space="preserve">SOSE </w:t>
      </w:r>
      <w:r>
        <w:tab/>
        <w:t xml:space="preserve"> 3</w:t>
      </w:r>
    </w:p>
    <w:p w:rsidR="00385938" w:rsidRDefault="00385938" w:rsidP="00363B38">
      <w:pPr>
        <w:pStyle w:val="TOC"/>
      </w:pPr>
      <w:r>
        <w:t xml:space="preserve">Technology </w:t>
      </w:r>
      <w:r>
        <w:tab/>
        <w:t xml:space="preserve"> 11</w:t>
      </w:r>
    </w:p>
    <w:p w:rsidR="00385938" w:rsidRDefault="00385938" w:rsidP="00363B38">
      <w:pPr>
        <w:pStyle w:val="TOC"/>
      </w:pPr>
      <w:r>
        <w:t xml:space="preserve">The Arts </w:t>
      </w:r>
      <w:r>
        <w:tab/>
        <w:t xml:space="preserve"> 13</w:t>
      </w:r>
    </w:p>
    <w:p w:rsidR="00385938" w:rsidRPr="0020781D" w:rsidRDefault="00385938" w:rsidP="00C551C1">
      <w:pPr>
        <w:pStyle w:val="Heading1TOP"/>
      </w:pPr>
      <w:bookmarkStart w:id="0" w:name="SOSE"/>
      <w:r w:rsidRPr="0020781D">
        <w:t xml:space="preserve">Studies of Society and Environment (SOSE) </w:t>
      </w:r>
    </w:p>
    <w:bookmarkEnd w:id="0"/>
    <w:p w:rsidR="00385938" w:rsidRPr="00AD39F1" w:rsidRDefault="00385938" w:rsidP="0011375A">
      <w:pPr>
        <w:pStyle w:val="Heading2"/>
      </w:pPr>
      <w:r w:rsidRPr="0020781D">
        <w:t>Essential Learnings</w:t>
      </w:r>
      <w:r w:rsidRPr="00AD39F1">
        <w:t xml:space="preserve"> by the end of Year</w:t>
      </w:r>
      <w:r>
        <w:t>s</w:t>
      </w:r>
      <w:r w:rsidRPr="00AD39F1">
        <w:t xml:space="preserve"> 3, 5, 7 and 9 </w:t>
      </w:r>
    </w:p>
    <w:p w:rsidR="00385938" w:rsidRDefault="00385938" w:rsidP="0020781D">
      <w:pPr>
        <w:rPr>
          <w:noProof/>
        </w:rPr>
      </w:pPr>
      <w:r w:rsidRPr="00AD39F1">
        <w:t>SOSE has four organisers</w:t>
      </w:r>
      <w:r>
        <w:t>:</w:t>
      </w:r>
      <w:r w:rsidRPr="00AA0186">
        <w:rPr>
          <w:noProof/>
        </w:rPr>
        <w:t xml:space="preserve"> </w:t>
      </w:r>
    </w:p>
    <w:p w:rsidR="00385938" w:rsidRDefault="00385938" w:rsidP="0020781D">
      <w:pPr>
        <w:pStyle w:val="Bulletslevel1"/>
      </w:pPr>
      <w:r w:rsidRPr="00AA0186">
        <w:rPr>
          <w:bCs/>
          <w:noProof/>
        </w:rPr>
        <w:t>Time</w:t>
      </w:r>
      <w:r w:rsidRPr="00AD39F1">
        <w:t xml:space="preserve">, continuity and change </w:t>
      </w:r>
    </w:p>
    <w:p w:rsidR="00385938" w:rsidRDefault="00385938" w:rsidP="0020781D">
      <w:pPr>
        <w:pStyle w:val="Bulletslevel1"/>
      </w:pPr>
      <w:r w:rsidRPr="00AD39F1">
        <w:t>Place and space</w:t>
      </w:r>
    </w:p>
    <w:p w:rsidR="00385938" w:rsidRDefault="00385938" w:rsidP="0020781D">
      <w:pPr>
        <w:pStyle w:val="Bulletslevel1"/>
      </w:pPr>
      <w:r w:rsidRPr="00AD39F1">
        <w:t>Culture and identity</w:t>
      </w:r>
    </w:p>
    <w:p w:rsidR="00385938" w:rsidRDefault="00385938" w:rsidP="0020781D">
      <w:pPr>
        <w:pStyle w:val="Bulletslevel1"/>
        <w:rPr>
          <w:noProof/>
        </w:rPr>
      </w:pPr>
      <w:r w:rsidRPr="00AD39F1">
        <w:t xml:space="preserve">Political </w:t>
      </w:r>
      <w:r w:rsidRPr="00CA55F3">
        <w:t>and</w:t>
      </w:r>
      <w:r w:rsidRPr="00AD39F1">
        <w:t xml:space="preserve"> economic systems</w:t>
      </w:r>
      <w:r w:rsidRPr="00407EA6">
        <w:t>.</w:t>
      </w:r>
    </w:p>
    <w:p w:rsidR="00385938" w:rsidRPr="00AD39F1" w:rsidRDefault="00385938" w:rsidP="0020781D">
      <w:r w:rsidRPr="00AD39F1">
        <w:t xml:space="preserve">Select Knowledge and understanding </w:t>
      </w:r>
      <w:r>
        <w:t xml:space="preserve">(K&amp;U) </w:t>
      </w:r>
      <w:r w:rsidRPr="00AD39F1">
        <w:t xml:space="preserve">from one or more of these organisers. This helps to develop a depth of understanding by highlighting the interconnections important to the study of societies and environments. </w:t>
      </w:r>
    </w:p>
    <w:p w:rsidR="00385938" w:rsidRDefault="00385938" w:rsidP="0020781D">
      <w:r w:rsidRPr="00AD39F1">
        <w:t>The SOSE Ways of working highlight the importance of social and environmental inquiries, and can be used together to reflect an inquiry approach or inquiry model. Student learning can be planned to reflect real-world processes and how social scientists work (e.g. historians, geographers, anthropologists).</w:t>
      </w:r>
    </w:p>
    <w:p w:rsidR="00385938" w:rsidRDefault="00385938" w:rsidP="00757365">
      <w:pPr>
        <w:pStyle w:val="Heading3"/>
      </w:pPr>
      <w:r>
        <w:t>SOSE — Essential Learnings by the end of Year 3</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842"/>
        <w:gridCol w:w="6400"/>
      </w:tblGrid>
      <w:tr w:rsidR="00385938" w:rsidTr="00A77761">
        <w:tc>
          <w:tcPr>
            <w:tcW w:w="285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Time, continuity and change</w:t>
            </w:r>
          </w:p>
          <w:p w:rsidR="00385938" w:rsidRDefault="00385938" w:rsidP="00A77761">
            <w:pPr>
              <w:pStyle w:val="Tabletext"/>
              <w:keepNext/>
            </w:pPr>
            <w:r>
              <w:t>Changes and continuities are identified through events, people’s contributions and the stories of local communities.</w:t>
            </w:r>
          </w:p>
          <w:p w:rsidR="00385938" w:rsidRPr="00BD75EB" w:rsidRDefault="00385938" w:rsidP="00A77761">
            <w:pPr>
              <w:pStyle w:val="Tablebullets"/>
              <w:keepNext/>
            </w:pPr>
            <w:r>
              <w:t>Aboriginal peoples’ and Torres Strait Islander peoples’ continuous association with the land and the sea can be seen in stories and events that pre-date European colonisation.</w:t>
            </w:r>
          </w:p>
        </w:tc>
        <w:tc>
          <w:tcPr>
            <w:tcW w:w="6432" w:type="dxa"/>
            <w:tcBorders>
              <w:bottom w:val="nil"/>
            </w:tcBorders>
          </w:tcPr>
          <w:p w:rsidR="00385938" w:rsidRDefault="00385938" w:rsidP="00A77761">
            <w:pPr>
              <w:pStyle w:val="Tablehead"/>
              <w:keepNext/>
            </w:pPr>
            <w:r>
              <w:t>Example learning experience</w:t>
            </w:r>
          </w:p>
          <w:p w:rsidR="00385938" w:rsidRPr="00AD39F1" w:rsidRDefault="00385938" w:rsidP="00A77761">
            <w:pPr>
              <w:pStyle w:val="Tabletext"/>
              <w:keepNext/>
            </w:pPr>
            <w:r w:rsidRPr="00AD39F1">
              <w:t>Invite an Aboriginal or Torres Strait Islander Elder to visit</w:t>
            </w:r>
            <w:r>
              <w:t>,</w:t>
            </w:r>
            <w:r w:rsidRPr="00AD39F1">
              <w:t xml:space="preserve"> tell a dreaming story and discuss the importance of sharing stories with the next generation.  </w:t>
            </w:r>
          </w:p>
          <w:p w:rsidR="00385938" w:rsidRPr="00F47533" w:rsidRDefault="00385938" w:rsidP="00A77761">
            <w:pPr>
              <w:pStyle w:val="Tabletext"/>
              <w:keepNext/>
            </w:pPr>
            <w:r w:rsidRPr="00AD39F1">
              <w:t>Plan an investigation into why and how Aboriginal people and Torres Strait Islander people associate with the land and sea in stories and events</w:t>
            </w:r>
            <w:r>
              <w:t>,</w:t>
            </w:r>
            <w:r w:rsidRPr="00AD39F1">
              <w:t xml:space="preserve"> e.g. rituals and ceremonies.</w:t>
            </w:r>
          </w:p>
        </w:tc>
      </w:tr>
      <w:tr w:rsidR="00385938" w:rsidTr="00A77761">
        <w:tc>
          <w:tcPr>
            <w:tcW w:w="2855" w:type="dxa"/>
            <w:vMerge/>
            <w:shd w:val="clear" w:color="auto" w:fill="CFE7E6"/>
          </w:tcPr>
          <w:p w:rsidR="00385938" w:rsidRDefault="00385938" w:rsidP="00A77761">
            <w:pPr>
              <w:pStyle w:val="Tabletext"/>
              <w:keepNext/>
            </w:pPr>
          </w:p>
        </w:tc>
        <w:tc>
          <w:tcPr>
            <w:tcW w:w="6432" w:type="dxa"/>
            <w:tcBorders>
              <w:top w:val="nil"/>
            </w:tcBorders>
          </w:tcPr>
          <w:p w:rsidR="00385938" w:rsidRDefault="00385938" w:rsidP="00A77761">
            <w:pPr>
              <w:pStyle w:val="Tablehead"/>
              <w:keepNext/>
            </w:pPr>
            <w:r>
              <w:t>Example online resource</w:t>
            </w:r>
          </w:p>
          <w:p w:rsidR="00385938" w:rsidRPr="00AD39F1" w:rsidRDefault="00385938" w:rsidP="00A77761">
            <w:pPr>
              <w:pStyle w:val="Tabletext"/>
              <w:keepNext/>
            </w:pPr>
            <w:r w:rsidRPr="00AD39F1">
              <w:t>This site offers dreaming stories narrated by Aboriginal and Torres Strait Island</w:t>
            </w:r>
            <w:r>
              <w:t>er</w:t>
            </w:r>
            <w:r w:rsidRPr="00AD39F1">
              <w:t xml:space="preserve"> Elders. &lt;www.dreamtime.net.au/creation/index.cfm&gt;</w:t>
            </w:r>
          </w:p>
          <w:p w:rsidR="00385938" w:rsidRPr="00A77761" w:rsidRDefault="00385938" w:rsidP="00A77761">
            <w:pPr>
              <w:pStyle w:val="Tabletext"/>
              <w:keepNext/>
              <w:rPr>
                <w:spacing w:val="-4"/>
              </w:rPr>
            </w:pPr>
            <w:r w:rsidRPr="00A77761">
              <w:rPr>
                <w:spacing w:val="-4"/>
              </w:rPr>
              <w:t>The Australian Culture Portal website provides extensive information about Australian Indigenous culture. It also offers links to other suitable websites. This section of the site offers information on Australia Indigenous ceremony — song, music and dance. &lt;</w:t>
            </w:r>
            <w:hyperlink r:id="rId10" w:history="1">
              <w:r w:rsidRPr="00A77761">
                <w:rPr>
                  <w:spacing w:val="-4"/>
                </w:rPr>
                <w:t>http://www.cultureandrecreation.gov.au/articles/indigenous/ceremony/</w:t>
              </w:r>
            </w:hyperlink>
            <w:r w:rsidRPr="00A77761">
              <w:rPr>
                <w:spacing w:val="-4"/>
              </w:rPr>
              <w:t>&gt;</w:t>
            </w:r>
          </w:p>
        </w:tc>
      </w:tr>
      <w:tr w:rsidR="00385938" w:rsidTr="00A77761">
        <w:tc>
          <w:tcPr>
            <w:tcW w:w="2855" w:type="dxa"/>
            <w:vMerge/>
            <w:shd w:val="clear" w:color="auto" w:fill="CFE7E6"/>
          </w:tcPr>
          <w:p w:rsidR="00385938" w:rsidRDefault="00385938" w:rsidP="00A77761">
            <w:pPr>
              <w:pStyle w:val="Tabletext"/>
              <w:keepNext/>
            </w:pPr>
          </w:p>
        </w:tc>
        <w:tc>
          <w:tcPr>
            <w:tcW w:w="6432" w:type="dxa"/>
          </w:tcPr>
          <w:p w:rsidR="00385938" w:rsidRDefault="00385938" w:rsidP="00A77761">
            <w:pPr>
              <w:pStyle w:val="Tablehead"/>
              <w:keepNext/>
            </w:pPr>
            <w:r>
              <w:t>Other websites that may support this Essential Learning</w:t>
            </w:r>
          </w:p>
          <w:p w:rsidR="00385938" w:rsidRPr="00806BA2" w:rsidRDefault="00385938" w:rsidP="00A77761">
            <w:pPr>
              <w:pStyle w:val="Tabletext"/>
              <w:keepNext/>
            </w:pPr>
            <w:r w:rsidRPr="00806BA2">
              <w:t>The Indigenous Perspectives section of the Queensland Studies Authority website offers support materials and information on ceremonies along with other cultural information. &lt;http://www.qsa.qld.edu.au&gt;</w:t>
            </w:r>
            <w:r>
              <w:t xml:space="preserve"> Search on “Indigenous support”.</w:t>
            </w:r>
          </w:p>
          <w:p w:rsidR="00385938" w:rsidRDefault="00385938" w:rsidP="00A77761">
            <w:pPr>
              <w:pStyle w:val="Tabletext"/>
              <w:keepNext/>
            </w:pPr>
            <w:r w:rsidRPr="00806BA2">
              <w:t xml:space="preserve">Dust Echoes is a series of twelve beautifully animated dreamtime stories from </w:t>
            </w:r>
            <w:smartTag w:uri="urn:schemas-microsoft-com:office:smarttags" w:element="place">
              <w:r w:rsidRPr="00806BA2">
                <w:t>Central Arnhem Land</w:t>
              </w:r>
            </w:smartTag>
            <w:r w:rsidRPr="00806BA2">
              <w:t>, telling stories of love</w:t>
            </w:r>
            <w:r>
              <w:t>,</w:t>
            </w:r>
            <w:r w:rsidRPr="00806BA2">
              <w:t xml:space="preserve"> loyalty, duty to country and Aboriginal custom and law. &lt;http://abc.net.au/dustechoes/&gt;</w:t>
            </w:r>
          </w:p>
        </w:tc>
      </w:tr>
    </w:tbl>
    <w:p w:rsidR="00385938" w:rsidRPr="001B7150" w:rsidRDefault="00385938" w:rsidP="001B7150"/>
    <w:p w:rsidR="00385938" w:rsidRDefault="00385938" w:rsidP="00757365">
      <w:pPr>
        <w:pStyle w:val="Heading3TOP"/>
      </w:pPr>
      <w:r>
        <w:t>SOSE — Essential Learnings by the end of Year 3 (continued)</w:t>
      </w:r>
    </w:p>
    <w:tbl>
      <w:tblPr>
        <w:tblW w:w="4939"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56"/>
        <w:gridCol w:w="6318"/>
      </w:tblGrid>
      <w:tr w:rsidR="00385938" w:rsidTr="00A77761">
        <w:tc>
          <w:tcPr>
            <w:tcW w:w="2856"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766B6D">
            <w:pPr>
              <w:pStyle w:val="Heading5"/>
              <w:rPr>
                <w:b w:val="0"/>
              </w:rPr>
            </w:pPr>
            <w:r w:rsidRPr="00A77761">
              <w:rPr>
                <w:b w:val="0"/>
              </w:rPr>
              <w:t>K&amp;U</w:t>
            </w:r>
          </w:p>
          <w:p w:rsidR="00385938" w:rsidRDefault="00385938" w:rsidP="00A77761">
            <w:pPr>
              <w:pStyle w:val="Tablesubhead"/>
              <w:spacing w:before="120"/>
            </w:pPr>
            <w:r>
              <w:t>Culture and identity</w:t>
            </w:r>
          </w:p>
          <w:p w:rsidR="00385938" w:rsidRDefault="00385938" w:rsidP="00833154">
            <w:pPr>
              <w:pStyle w:val="Tabletext"/>
            </w:pPr>
            <w:r>
              <w:t>Local communities have different groups with shared values and common interests.</w:t>
            </w:r>
          </w:p>
          <w:p w:rsidR="00385938" w:rsidRPr="00BD75EB" w:rsidRDefault="00385938" w:rsidP="00833154">
            <w:pPr>
              <w:pStyle w:val="Tablebullets"/>
            </w:pPr>
            <w:r>
              <w:t xml:space="preserve">Aboriginal peoples and Torres Strait Islander peoples are </w:t>
            </w:r>
            <w:smartTag w:uri="urn:schemas-microsoft-com:office:smarttags" w:element="place">
              <w:smartTag w:uri="urn:schemas-microsoft-com:office:smarttags" w:element="country-region">
                <w:r>
                  <w:t>Australia</w:t>
                </w:r>
              </w:smartTag>
            </w:smartTag>
            <w:r>
              <w:t>’s Indigenous peoples and their influences are evident and valued in Australian communities.</w:t>
            </w:r>
          </w:p>
        </w:tc>
        <w:tc>
          <w:tcPr>
            <w:tcW w:w="6318"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rsidRPr="00D24571">
              <w:t>Identify Aboriginal and Torres Strait Islander place names or places named after Aboriginal or Torres Strait Islander people within the community. Research the meaning or reason for this naming</w:t>
            </w:r>
            <w:r>
              <w:t>,</w:t>
            </w:r>
            <w:r w:rsidRPr="00D24571">
              <w:t xml:space="preserve"> e.g. town names, sporting field names and street names</w:t>
            </w:r>
            <w:r>
              <w:t>.</w:t>
            </w:r>
          </w:p>
        </w:tc>
      </w:tr>
      <w:tr w:rsidR="00385938" w:rsidTr="00A77761">
        <w:tc>
          <w:tcPr>
            <w:tcW w:w="2856" w:type="dxa"/>
            <w:vMerge/>
            <w:shd w:val="clear" w:color="auto" w:fill="CFE7E6"/>
          </w:tcPr>
          <w:p w:rsidR="00385938" w:rsidRDefault="00385938" w:rsidP="00247D83">
            <w:pPr>
              <w:pStyle w:val="Tabletext"/>
            </w:pPr>
          </w:p>
        </w:tc>
        <w:tc>
          <w:tcPr>
            <w:tcW w:w="6318" w:type="dxa"/>
            <w:tcBorders>
              <w:top w:val="nil"/>
            </w:tcBorders>
          </w:tcPr>
          <w:p w:rsidR="00385938" w:rsidRDefault="00385938" w:rsidP="00247D83">
            <w:pPr>
              <w:pStyle w:val="Tablehead"/>
            </w:pPr>
            <w:r>
              <w:t>Example online resource</w:t>
            </w:r>
          </w:p>
          <w:p w:rsidR="00385938" w:rsidRDefault="00385938" w:rsidP="00247D83">
            <w:pPr>
              <w:pStyle w:val="Tabletext"/>
            </w:pPr>
            <w:r w:rsidRPr="00D24571">
              <w:t>Th</w:t>
            </w:r>
            <w:r>
              <w:t>is</w:t>
            </w:r>
            <w:r w:rsidRPr="00D24571">
              <w:t xml:space="preserve"> Queensland Government site offers the opportunity to type in a </w:t>
            </w:r>
            <w:smartTag w:uri="urn:schemas-microsoft-com:office:smarttags" w:element="State">
              <w:smartTag w:uri="urn:schemas-microsoft-com:office:smarttags" w:element="place">
                <w:r w:rsidRPr="00D24571">
                  <w:t>Queensland</w:t>
                </w:r>
              </w:smartTag>
            </w:smartTag>
            <w:r w:rsidRPr="00D24571">
              <w:t xml:space="preserve"> town name and find information </w:t>
            </w:r>
            <w:r>
              <w:t xml:space="preserve">about the naming </w:t>
            </w:r>
            <w:r w:rsidRPr="00763835">
              <w:t>of</w:t>
            </w:r>
            <w:r>
              <w:t xml:space="preserve"> the town. </w:t>
            </w:r>
            <w:r w:rsidRPr="00D24571">
              <w:t>&lt;http://www.nrw.qld.gov.au/property/placenames/&gt;</w:t>
            </w:r>
          </w:p>
        </w:tc>
      </w:tr>
      <w:tr w:rsidR="00385938" w:rsidTr="00A77761">
        <w:tc>
          <w:tcPr>
            <w:tcW w:w="2856" w:type="dxa"/>
            <w:vMerge/>
            <w:shd w:val="clear" w:color="auto" w:fill="CFE7E6"/>
          </w:tcPr>
          <w:p w:rsidR="00385938" w:rsidRDefault="00385938" w:rsidP="00247D83">
            <w:pPr>
              <w:pStyle w:val="Tabletext"/>
            </w:pPr>
          </w:p>
        </w:tc>
        <w:tc>
          <w:tcPr>
            <w:tcW w:w="6318" w:type="dxa"/>
          </w:tcPr>
          <w:p w:rsidR="00385938" w:rsidRDefault="00385938" w:rsidP="00322907">
            <w:pPr>
              <w:pStyle w:val="Tablehead"/>
            </w:pPr>
            <w:r>
              <w:t>Other websites that may support this Essential Learning</w:t>
            </w:r>
          </w:p>
          <w:p w:rsidR="00385938" w:rsidRPr="00806BA2" w:rsidRDefault="00385938" w:rsidP="00833154">
            <w:pPr>
              <w:pStyle w:val="Tabletext"/>
            </w:pPr>
            <w:r w:rsidRPr="00806BA2">
              <w:t>The Indigenous Perspectives section of the Queensland Studies Authority website offers support materials and information on ceremonies along with other cultural information. &lt;http://www.qsa.qld.edu.au&gt;</w:t>
            </w:r>
            <w:r>
              <w:t xml:space="preserve"> Search on “Indigenous support”.</w:t>
            </w:r>
          </w:p>
          <w:p w:rsidR="00385938" w:rsidRDefault="00385938" w:rsidP="00833154">
            <w:pPr>
              <w:pStyle w:val="Tabletext"/>
            </w:pPr>
            <w:r w:rsidRPr="007727C5">
              <w:t xml:space="preserve">Dust Echoes is a series of twelve beautifully animated dreamtime stories from </w:t>
            </w:r>
            <w:smartTag w:uri="urn:schemas-microsoft-com:office:smarttags" w:element="place">
              <w:r w:rsidRPr="007727C5">
                <w:t>Central Arnhem Land</w:t>
              </w:r>
            </w:smartTag>
            <w:r w:rsidRPr="007727C5">
              <w:t>, telling stories of love</w:t>
            </w:r>
            <w:r>
              <w:t>,</w:t>
            </w:r>
            <w:r w:rsidRPr="007727C5">
              <w:t xml:space="preserve"> loyalty, duty to country and Aboriginal custom and law. &lt;http://abc.net.au/dustechoes/&gt;</w:t>
            </w:r>
          </w:p>
        </w:tc>
      </w:tr>
    </w:tbl>
    <w:p w:rsidR="00385938" w:rsidRDefault="00385938" w:rsidP="00757365">
      <w:pPr>
        <w:pStyle w:val="Heading3"/>
      </w:pPr>
      <w:r>
        <w:t>SOSE — Essential Learnings by the end of Year 5</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825"/>
        <w:gridCol w:w="6417"/>
      </w:tblGrid>
      <w:tr w:rsidR="00385938" w:rsidTr="00A77761">
        <w:tc>
          <w:tcPr>
            <w:tcW w:w="2825" w:type="dxa"/>
            <w:vMerge w:val="restart"/>
            <w:shd w:val="clear" w:color="auto" w:fill="CFE7E6"/>
          </w:tcPr>
          <w:p w:rsidR="00385938" w:rsidRPr="00A77761" w:rsidRDefault="00385938" w:rsidP="00C551C1">
            <w:pPr>
              <w:pStyle w:val="Heading5"/>
              <w:rPr>
                <w:i w:val="0"/>
              </w:rPr>
            </w:pPr>
            <w:r w:rsidRPr="00A77761">
              <w:rPr>
                <w:i w:val="0"/>
              </w:rPr>
              <w:t>Essential Learnings</w:t>
            </w:r>
          </w:p>
          <w:p w:rsidR="00385938" w:rsidRPr="00A77761" w:rsidRDefault="00385938" w:rsidP="00C551C1">
            <w:pPr>
              <w:pStyle w:val="Heading5"/>
              <w:rPr>
                <w:b w:val="0"/>
              </w:rPr>
            </w:pPr>
            <w:r w:rsidRPr="00A77761">
              <w:rPr>
                <w:b w:val="0"/>
              </w:rPr>
              <w:t>K&amp;U</w:t>
            </w:r>
          </w:p>
          <w:p w:rsidR="00385938" w:rsidRDefault="00385938" w:rsidP="00A77761">
            <w:pPr>
              <w:pStyle w:val="Tablesubhead"/>
              <w:spacing w:before="120"/>
            </w:pPr>
            <w:r>
              <w:t>Time, continuity and change</w:t>
            </w:r>
          </w:p>
          <w:p w:rsidR="00385938" w:rsidRDefault="00385938" w:rsidP="00C551C1">
            <w:pPr>
              <w:pStyle w:val="Tabletext"/>
            </w:pPr>
            <w:r>
              <w:t>Changes and continuities are represented by events and people’s contributions, and are viewed differently by different people.</w:t>
            </w:r>
          </w:p>
          <w:p w:rsidR="00385938" w:rsidRDefault="00385938" w:rsidP="00C551C1">
            <w:pPr>
              <w:pStyle w:val="Tablebullets"/>
            </w:pPr>
            <w:r>
              <w:t xml:space="preserve">British colonisation of </w:t>
            </w:r>
            <w:smartTag w:uri="urn:schemas-microsoft-com:office:smarttags" w:element="country-region">
              <w:smartTag w:uri="urn:schemas-microsoft-com:office:smarttags" w:element="place">
                <w:r>
                  <w:t>Australia</w:t>
                </w:r>
              </w:smartTag>
            </w:smartTag>
            <w:r>
              <w:t xml:space="preserve"> is connected with particular events and changes, including: European exploration, the landing of the First Fleet, proclamation of terra nullius, establishment of penal and free settlements, contact with the Indigenous population and the development of industries.</w:t>
            </w:r>
          </w:p>
          <w:p w:rsidR="00385938" w:rsidRPr="00BD75EB" w:rsidRDefault="00385938" w:rsidP="00C551C1">
            <w:pPr>
              <w:pStyle w:val="Tablebullets"/>
            </w:pPr>
            <w:r>
              <w:t>Individuals and groups have made significant contributions to change and maintain Australian communities, heritages and identities.</w:t>
            </w:r>
          </w:p>
        </w:tc>
        <w:tc>
          <w:tcPr>
            <w:tcW w:w="6417" w:type="dxa"/>
            <w:tcBorders>
              <w:bottom w:val="nil"/>
            </w:tcBorders>
          </w:tcPr>
          <w:p w:rsidR="00385938" w:rsidRDefault="00385938" w:rsidP="00C551C1">
            <w:pPr>
              <w:pStyle w:val="Tablehead"/>
            </w:pPr>
            <w:r>
              <w:t>Example learning experience</w:t>
            </w:r>
          </w:p>
          <w:p w:rsidR="00385938" w:rsidRPr="00F47533" w:rsidRDefault="00385938" w:rsidP="00C551C1">
            <w:pPr>
              <w:pStyle w:val="Tabletext"/>
            </w:pPr>
            <w:r w:rsidRPr="007727C5">
              <w:t xml:space="preserve">Collect and organise information and evidence of Indigenous peoples and non-Indigenous people’s perspectives </w:t>
            </w:r>
            <w:r>
              <w:t xml:space="preserve">on </w:t>
            </w:r>
            <w:r w:rsidRPr="007727C5">
              <w:t xml:space="preserve">the colonisation of </w:t>
            </w:r>
            <w:smartTag w:uri="urn:schemas-microsoft-com:office:smarttags" w:element="country-region">
              <w:smartTag w:uri="urn:schemas-microsoft-com:office:smarttags" w:element="place">
                <w:r w:rsidRPr="007727C5">
                  <w:t>Australia</w:t>
                </w:r>
              </w:smartTag>
            </w:smartTag>
            <w:r w:rsidRPr="007727C5">
              <w:t>.</w:t>
            </w:r>
          </w:p>
        </w:tc>
      </w:tr>
      <w:tr w:rsidR="00385938" w:rsidTr="00A77761">
        <w:tc>
          <w:tcPr>
            <w:tcW w:w="2825" w:type="dxa"/>
            <w:vMerge/>
            <w:shd w:val="clear" w:color="auto" w:fill="CFE7E6"/>
          </w:tcPr>
          <w:p w:rsidR="00385938" w:rsidRDefault="00385938" w:rsidP="00C551C1">
            <w:pPr>
              <w:pStyle w:val="Tabletext"/>
            </w:pPr>
          </w:p>
        </w:tc>
        <w:tc>
          <w:tcPr>
            <w:tcW w:w="6417" w:type="dxa"/>
            <w:tcBorders>
              <w:top w:val="nil"/>
            </w:tcBorders>
          </w:tcPr>
          <w:p w:rsidR="00385938" w:rsidRDefault="00385938" w:rsidP="00C551C1">
            <w:pPr>
              <w:pStyle w:val="Tablehead"/>
            </w:pPr>
            <w:r>
              <w:t>Example online resource</w:t>
            </w:r>
          </w:p>
          <w:p w:rsidR="00385938" w:rsidRDefault="00385938" w:rsidP="00C551C1">
            <w:pPr>
              <w:pStyle w:val="Tabletext"/>
            </w:pPr>
            <w:r w:rsidRPr="007727C5">
              <w:t xml:space="preserve">This site provides video clips from the series </w:t>
            </w:r>
            <w:r>
              <w:t>“</w:t>
            </w:r>
            <w:r w:rsidRPr="007727C5">
              <w:t xml:space="preserve">Captain Cook </w:t>
            </w:r>
            <w:r>
              <w:t xml:space="preserve">— </w:t>
            </w:r>
            <w:r w:rsidRPr="007727C5">
              <w:t>Obsession and Discovery</w:t>
            </w:r>
            <w:r>
              <w:t>”</w:t>
            </w:r>
            <w:r w:rsidRPr="007727C5">
              <w:t>. It also offers curriculum links and classroom resources.</w:t>
            </w:r>
            <w:r>
              <w:t xml:space="preserve"> </w:t>
            </w:r>
            <w:r w:rsidRPr="007727C5">
              <w:t>&lt;http://dl.screenaustralia.gov.au/module/1313/&gt;</w:t>
            </w:r>
          </w:p>
        </w:tc>
      </w:tr>
      <w:tr w:rsidR="00385938" w:rsidTr="00A77761">
        <w:tc>
          <w:tcPr>
            <w:tcW w:w="2825" w:type="dxa"/>
            <w:vMerge/>
            <w:shd w:val="clear" w:color="auto" w:fill="CFE7E6"/>
          </w:tcPr>
          <w:p w:rsidR="00385938" w:rsidRDefault="00385938" w:rsidP="00C551C1">
            <w:pPr>
              <w:pStyle w:val="Tabletext"/>
            </w:pPr>
          </w:p>
        </w:tc>
        <w:tc>
          <w:tcPr>
            <w:tcW w:w="6417" w:type="dxa"/>
          </w:tcPr>
          <w:p w:rsidR="00385938" w:rsidRDefault="00385938" w:rsidP="00C551C1">
            <w:pPr>
              <w:pStyle w:val="Tablehead"/>
            </w:pPr>
            <w:r>
              <w:t>Other websites that may support this Essential Learning</w:t>
            </w:r>
          </w:p>
          <w:p w:rsidR="00385938" w:rsidRPr="00B52D12" w:rsidRDefault="00385938" w:rsidP="00C551C1">
            <w:pPr>
              <w:pStyle w:val="Tabletext"/>
            </w:pPr>
            <w:r w:rsidRPr="00B52D12">
              <w:t xml:space="preserve">This site offers information </w:t>
            </w:r>
            <w:r>
              <w:t>on t</w:t>
            </w:r>
            <w:r w:rsidRPr="00B52D12">
              <w:t>he White Australia Policy and Australian history. &lt;</w:t>
            </w:r>
            <w:hyperlink r:id="rId11" w:history="1">
              <w:r w:rsidRPr="00B52D12">
                <w:t>http://racismnoway.com.au/classroom/factsheets/5</w:t>
              </w:r>
              <w:r>
                <w:t>9</w:t>
              </w:r>
              <w:r w:rsidRPr="00B52D12">
                <w:t>.html</w:t>
              </w:r>
            </w:hyperlink>
            <w:r w:rsidRPr="00B52D12">
              <w:t>&gt;</w:t>
            </w:r>
          </w:p>
          <w:p w:rsidR="00385938" w:rsidRPr="00B52D12" w:rsidRDefault="00385938" w:rsidP="00C551C1">
            <w:pPr>
              <w:pStyle w:val="Tabletext"/>
            </w:pPr>
            <w:r w:rsidRPr="00B52D12">
              <w:t xml:space="preserve">The Human rights and equal opportunity commission website provides resources in relation to </w:t>
            </w:r>
            <w:smartTag w:uri="urn:schemas-microsoft-com:office:smarttags" w:element="State">
              <w:smartTag w:uri="urn:schemas-microsoft-com:office:smarttags" w:element="place">
                <w:r w:rsidRPr="00B52D12">
                  <w:t>Queensland</w:t>
                </w:r>
              </w:smartTag>
            </w:smartTag>
            <w:r>
              <w:t xml:space="preserve"> history. </w:t>
            </w:r>
            <w:r w:rsidRPr="00B52D12">
              <w:t>&lt;http://www.hreoc.gov.au/education/bth/download/laws/bth_lawshist_QLD_11r.pdf&gt;</w:t>
            </w:r>
          </w:p>
          <w:p w:rsidR="00385938" w:rsidRDefault="00385938" w:rsidP="00C551C1">
            <w:pPr>
              <w:pStyle w:val="Tabletext"/>
            </w:pPr>
            <w:r w:rsidRPr="00B52D12">
              <w:t xml:space="preserve">This website provides the lyrics to the song </w:t>
            </w:r>
            <w:r>
              <w:t>“</w:t>
            </w:r>
            <w:r w:rsidRPr="00B52D12">
              <w:t>From Little Things Big things Grow</w:t>
            </w:r>
            <w:r>
              <w:t>”, by Paul Kelly and Kev Carmody,</w:t>
            </w:r>
            <w:r w:rsidRPr="00B52D12">
              <w:t xml:space="preserve"> which tells the story of Vinc</w:t>
            </w:r>
            <w:r>
              <w:t>ent Lingiari’s fight for land. &lt;</w:t>
            </w:r>
            <w:r w:rsidRPr="00B52D12">
              <w:t>http://thejanuscenter.com/heroworkshop/herolingiari.htm</w:t>
            </w:r>
            <w:r>
              <w:t>&gt;</w:t>
            </w:r>
          </w:p>
        </w:tc>
      </w:tr>
    </w:tbl>
    <w:p w:rsidR="00385938" w:rsidRDefault="00385938" w:rsidP="009C1ADF">
      <w:pPr>
        <w:pStyle w:val="Heading3TOP"/>
      </w:pPr>
      <w:r>
        <w:t>SOSE — Essential Learnings by the end of Year 5 (continued)</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876"/>
        <w:gridCol w:w="6366"/>
      </w:tblGrid>
      <w:tr w:rsidR="00385938" w:rsidTr="00A77761">
        <w:tc>
          <w:tcPr>
            <w:tcW w:w="2876"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766B6D">
            <w:pPr>
              <w:pStyle w:val="Heading5"/>
              <w:rPr>
                <w:b w:val="0"/>
              </w:rPr>
            </w:pPr>
            <w:r w:rsidRPr="00A77761">
              <w:rPr>
                <w:b w:val="0"/>
              </w:rPr>
              <w:t>K&amp;U</w:t>
            </w:r>
          </w:p>
          <w:p w:rsidR="00385938" w:rsidRDefault="00385938" w:rsidP="00A77761">
            <w:pPr>
              <w:pStyle w:val="Tablesubhead"/>
              <w:spacing w:before="120"/>
            </w:pPr>
            <w:r>
              <w:t>Culture and identity</w:t>
            </w:r>
          </w:p>
          <w:p w:rsidR="00385938" w:rsidRDefault="00385938" w:rsidP="0089298B">
            <w:pPr>
              <w:pStyle w:val="Tabletext"/>
            </w:pPr>
            <w:r>
              <w:t xml:space="preserve">Communities contain cultures and groups that contribute to diversity and influence cohesion. </w:t>
            </w:r>
          </w:p>
          <w:p w:rsidR="00385938" w:rsidRPr="00BD75EB" w:rsidRDefault="00385938" w:rsidP="0089298B">
            <w:pPr>
              <w:pStyle w:val="Tablebullets"/>
            </w:pPr>
            <w:r>
              <w:t>Groups in Australian communities contribute to cultural diversity by celebrating differences and commonalities.</w:t>
            </w:r>
          </w:p>
        </w:tc>
        <w:tc>
          <w:tcPr>
            <w:tcW w:w="6366" w:type="dxa"/>
            <w:tcBorders>
              <w:bottom w:val="nil"/>
            </w:tcBorders>
          </w:tcPr>
          <w:p w:rsidR="00385938" w:rsidRDefault="00385938" w:rsidP="00247D83">
            <w:pPr>
              <w:pStyle w:val="Tablehead"/>
            </w:pPr>
            <w:r>
              <w:t>Example learning experience</w:t>
            </w:r>
          </w:p>
          <w:p w:rsidR="00385938" w:rsidRDefault="00385938" w:rsidP="0089298B">
            <w:pPr>
              <w:pStyle w:val="Tabletext"/>
            </w:pPr>
            <w:r w:rsidRPr="00147A04">
              <w:t>Collect and organise information on Aboriginal and Torre</w:t>
            </w:r>
            <w:r>
              <w:t>s</w:t>
            </w:r>
            <w:r w:rsidRPr="00147A04">
              <w:t xml:space="preserve"> Strait Islander celebrations that are embraced by the wider community</w:t>
            </w:r>
            <w:r>
              <w:t>,</w:t>
            </w:r>
            <w:r w:rsidRPr="00147A04">
              <w:t xml:space="preserve"> e.g. the </w:t>
            </w:r>
            <w:r>
              <w:t>C</w:t>
            </w:r>
            <w:r w:rsidRPr="00147A04">
              <w:t xml:space="preserve">oming of the </w:t>
            </w:r>
            <w:r>
              <w:t>L</w:t>
            </w:r>
            <w:r w:rsidRPr="00147A04">
              <w:t xml:space="preserve">ight, </w:t>
            </w:r>
            <w:r>
              <w:t>L</w:t>
            </w:r>
            <w:r w:rsidRPr="00147A04">
              <w:t xml:space="preserve">aura Aboriginal </w:t>
            </w:r>
            <w:r>
              <w:t>D</w:t>
            </w:r>
            <w:r w:rsidRPr="00147A04">
              <w:t xml:space="preserve">ance and Culture Festival.  </w:t>
            </w:r>
          </w:p>
          <w:p w:rsidR="00385938" w:rsidRPr="00F47533" w:rsidRDefault="00385938" w:rsidP="0089298B">
            <w:pPr>
              <w:pStyle w:val="Tabletext"/>
            </w:pPr>
            <w:r w:rsidRPr="00147A04">
              <w:t>Propose actions for a school-based celebration that the local community could be involved in.</w:t>
            </w:r>
          </w:p>
        </w:tc>
      </w:tr>
      <w:tr w:rsidR="00385938" w:rsidTr="00A77761">
        <w:tc>
          <w:tcPr>
            <w:tcW w:w="2876" w:type="dxa"/>
            <w:vMerge/>
            <w:shd w:val="clear" w:color="auto" w:fill="CFE7E6"/>
          </w:tcPr>
          <w:p w:rsidR="00385938" w:rsidRDefault="00385938" w:rsidP="00247D83">
            <w:pPr>
              <w:pStyle w:val="Tabletext"/>
            </w:pPr>
          </w:p>
        </w:tc>
        <w:tc>
          <w:tcPr>
            <w:tcW w:w="6366" w:type="dxa"/>
            <w:tcBorders>
              <w:top w:val="nil"/>
            </w:tcBorders>
          </w:tcPr>
          <w:p w:rsidR="00385938" w:rsidRDefault="00385938" w:rsidP="00247D83">
            <w:pPr>
              <w:pStyle w:val="Tablehead"/>
            </w:pPr>
            <w:r>
              <w:t>Example online resource</w:t>
            </w:r>
          </w:p>
          <w:p w:rsidR="00385938" w:rsidRPr="00147A04" w:rsidRDefault="00385938" w:rsidP="0089298B">
            <w:pPr>
              <w:pStyle w:val="Tabletext"/>
            </w:pPr>
            <w:r w:rsidRPr="00147A04">
              <w:t xml:space="preserve">The following is a list of names and </w:t>
            </w:r>
            <w:r>
              <w:t>website</w:t>
            </w:r>
            <w:r w:rsidRPr="00147A04">
              <w:t xml:space="preserve">s of some of the celebrations of Aboriginal and or Torres Strait Islander identity and/or culture celebrated around </w:t>
            </w:r>
            <w:smartTag w:uri="urn:schemas-microsoft-com:office:smarttags" w:element="country-region">
              <w:smartTag w:uri="urn:schemas-microsoft-com:office:smarttags" w:element="place">
                <w:r w:rsidRPr="00147A04">
                  <w:t>Australia</w:t>
                </w:r>
              </w:smartTag>
            </w:smartTag>
            <w:r w:rsidRPr="00147A04">
              <w:t>.</w:t>
            </w:r>
          </w:p>
          <w:p w:rsidR="00385938" w:rsidRPr="00147A04" w:rsidRDefault="00385938" w:rsidP="00A77761">
            <w:pPr>
              <w:pStyle w:val="Tablebullets"/>
              <w:keepNext/>
              <w:widowControl w:val="0"/>
              <w:spacing w:before="20" w:line="260" w:lineRule="atLeast"/>
              <w:ind w:left="284" w:hanging="284"/>
            </w:pPr>
            <w:r w:rsidRPr="00147A04">
              <w:t>Stylin’ UP, Brisbane (May)</w:t>
            </w:r>
            <w:r>
              <w:t xml:space="preserve"> </w:t>
            </w:r>
            <w:r w:rsidRPr="00147A04">
              <w:t>&lt;http://www.abc.net.au/indigenous/stories/s2589342.htm&gt;</w:t>
            </w:r>
          </w:p>
          <w:p w:rsidR="00385938" w:rsidRPr="00147A04" w:rsidRDefault="00385938" w:rsidP="00A77761">
            <w:pPr>
              <w:pStyle w:val="Tablebullets"/>
              <w:keepNext/>
              <w:widowControl w:val="0"/>
              <w:spacing w:before="20" w:line="260" w:lineRule="atLeast"/>
              <w:ind w:left="284" w:hanging="284"/>
            </w:pPr>
            <w:r w:rsidRPr="00147A04">
              <w:t>Dreaming Festival (June)</w:t>
            </w:r>
            <w:r>
              <w:t xml:space="preserve"> &lt;</w:t>
            </w:r>
            <w:r w:rsidRPr="00147A04">
              <w:t>http://www.thedreamingfestival.com/&gt;</w:t>
            </w:r>
          </w:p>
          <w:p w:rsidR="00385938" w:rsidRPr="00147A04" w:rsidRDefault="00385938" w:rsidP="00A77761">
            <w:pPr>
              <w:pStyle w:val="Tablebullets"/>
              <w:keepNext/>
              <w:widowControl w:val="0"/>
              <w:spacing w:before="20" w:line="260" w:lineRule="atLeast"/>
              <w:ind w:left="284" w:hanging="284"/>
            </w:pPr>
            <w:r w:rsidRPr="00147A04">
              <w:t>Laura Aboriginal Dance and Culture Festival, Laura (June)</w:t>
            </w:r>
            <w:r>
              <w:t xml:space="preserve"> &lt;</w:t>
            </w:r>
            <w:r w:rsidRPr="00147A04">
              <w:t>http://www.arts.qld.gov.au/arts/ladcf.html&gt;</w:t>
            </w:r>
          </w:p>
          <w:p w:rsidR="00385938" w:rsidRPr="00147A04" w:rsidRDefault="00385938" w:rsidP="00A77761">
            <w:pPr>
              <w:pStyle w:val="Tablebullets"/>
              <w:keepNext/>
              <w:widowControl w:val="0"/>
              <w:spacing w:before="20" w:line="260" w:lineRule="atLeast"/>
              <w:ind w:left="284" w:hanging="284"/>
            </w:pPr>
            <w:r w:rsidRPr="00147A04">
              <w:t>The Coming of the Light (July)</w:t>
            </w:r>
            <w:r>
              <w:t xml:space="preserve"> </w:t>
            </w:r>
            <w:r w:rsidRPr="00147A04">
              <w:t>&lt;http://www.southbank.qm.qld.gov.au/exhibitions/dandiiri/</w:t>
            </w:r>
            <w:r>
              <w:br/>
            </w:r>
            <w:r w:rsidRPr="00147A04">
              <w:t>resilience/light.asp&gt;</w:t>
            </w:r>
          </w:p>
          <w:p w:rsidR="00385938" w:rsidRDefault="00385938" w:rsidP="0089298B">
            <w:pPr>
              <w:pStyle w:val="Tablebullets"/>
            </w:pPr>
            <w:r w:rsidRPr="00147A04">
              <w:t>NAIDOC week (July)</w:t>
            </w:r>
            <w:r>
              <w:t xml:space="preserve"> </w:t>
            </w:r>
            <w:r w:rsidRPr="00147A04">
              <w:t>&lt;http://www.naidoc.org.au/ &gt;</w:t>
            </w:r>
          </w:p>
        </w:tc>
      </w:tr>
      <w:tr w:rsidR="00385938" w:rsidTr="00A77761">
        <w:tc>
          <w:tcPr>
            <w:tcW w:w="2876" w:type="dxa"/>
            <w:vMerge/>
            <w:shd w:val="clear" w:color="auto" w:fill="CFE7E6"/>
          </w:tcPr>
          <w:p w:rsidR="00385938" w:rsidRDefault="00385938" w:rsidP="00247D83">
            <w:pPr>
              <w:pStyle w:val="Tabletext"/>
            </w:pPr>
          </w:p>
        </w:tc>
        <w:tc>
          <w:tcPr>
            <w:tcW w:w="6366" w:type="dxa"/>
          </w:tcPr>
          <w:p w:rsidR="00385938" w:rsidRDefault="00385938" w:rsidP="00322907">
            <w:pPr>
              <w:pStyle w:val="Tablehead"/>
            </w:pPr>
            <w:r>
              <w:t>Other websites that may support this Essential Learning</w:t>
            </w:r>
          </w:p>
          <w:p w:rsidR="00385938" w:rsidRPr="003C1291" w:rsidRDefault="00385938" w:rsidP="0089298B">
            <w:pPr>
              <w:pStyle w:val="Tabletext"/>
            </w:pPr>
            <w:r w:rsidRPr="003C1291">
              <w:t xml:space="preserve">Information on National </w:t>
            </w:r>
            <w:r>
              <w:t>R</w:t>
            </w:r>
            <w:r w:rsidRPr="003C1291">
              <w:t xml:space="preserve">econciliation </w:t>
            </w:r>
            <w:r>
              <w:t>W</w:t>
            </w:r>
            <w:r w:rsidRPr="003C1291">
              <w:t xml:space="preserve">eek can be found at this </w:t>
            </w:r>
            <w:r>
              <w:t>website:</w:t>
            </w:r>
            <w:r w:rsidRPr="003C1291">
              <w:t xml:space="preserve">  &lt;</w:t>
            </w:r>
            <w:hyperlink r:id="rId12" w:history="1">
              <w:r w:rsidRPr="003C1291">
                <w:t>http://www.reconciliation.org.au/home/reconciliation-resources/nrw-resources</w:t>
              </w:r>
            </w:hyperlink>
            <w:r w:rsidRPr="003C1291">
              <w:t>&gt;</w:t>
            </w:r>
          </w:p>
          <w:p w:rsidR="00385938" w:rsidRPr="00B5037A" w:rsidRDefault="00385938" w:rsidP="0089298B">
            <w:pPr>
              <w:pStyle w:val="Tabletext"/>
            </w:pPr>
            <w:r w:rsidRPr="00B5037A">
              <w:t xml:space="preserve">This site offers information on </w:t>
            </w:r>
            <w:r>
              <w:t xml:space="preserve">some </w:t>
            </w:r>
            <w:r w:rsidRPr="00B5037A">
              <w:t>Australian Indigenous celebrations. &lt;http://www.teachers.ash.org.au/macslibrary/</w:t>
            </w:r>
            <w:r>
              <w:br/>
            </w:r>
            <w:r w:rsidRPr="00B5037A">
              <w:t>indigenous_celebrations.htm&gt;</w:t>
            </w:r>
          </w:p>
          <w:p w:rsidR="00385938" w:rsidRPr="00B5037A" w:rsidRDefault="00385938" w:rsidP="0089298B">
            <w:pPr>
              <w:pStyle w:val="Tabletext"/>
            </w:pPr>
            <w:r w:rsidRPr="00B5037A">
              <w:t xml:space="preserve">The </w:t>
            </w:r>
            <w:r>
              <w:t>L</w:t>
            </w:r>
            <w:r w:rsidRPr="00B5037A">
              <w:t>ink</w:t>
            </w:r>
            <w:r>
              <w:t>-U</w:t>
            </w:r>
            <w:r w:rsidRPr="00B5037A">
              <w:t xml:space="preserve">p website offers information about Sorry Day celebrations in </w:t>
            </w:r>
            <w:smartTag w:uri="urn:schemas-microsoft-com:office:smarttags" w:element="City">
              <w:smartTag w:uri="urn:schemas-microsoft-com:office:smarttags" w:element="place">
                <w:r w:rsidRPr="00B5037A">
                  <w:t>Brisbane</w:t>
                </w:r>
              </w:smartTag>
            </w:smartTag>
            <w:r w:rsidRPr="00B5037A">
              <w:t>. &lt;http://www.link-upqld.org.au/sorry.html&gt;</w:t>
            </w:r>
          </w:p>
          <w:p w:rsidR="00385938" w:rsidRDefault="00385938" w:rsidP="0089298B">
            <w:pPr>
              <w:pStyle w:val="Tabletext"/>
            </w:pPr>
            <w:r w:rsidRPr="00B5037A">
              <w:t xml:space="preserve">Reconciliation Qld Incorporated website, events section lists </w:t>
            </w:r>
            <w:smartTag w:uri="urn:schemas-microsoft-com:office:smarttags" w:element="City">
              <w:smartTag w:uri="urn:schemas-microsoft-com:office:smarttags" w:element="place">
                <w:r w:rsidRPr="00B5037A">
                  <w:t>Brisbane</w:t>
                </w:r>
              </w:smartTag>
            </w:smartTag>
            <w:r w:rsidRPr="00B5037A">
              <w:t xml:space="preserve"> events that support Aboriginal and Torres Strait Islander peoples. &lt;http://www.rqi.org.au/Events.htm#558201&gt;</w:t>
            </w:r>
          </w:p>
        </w:tc>
      </w:tr>
    </w:tbl>
    <w:p w:rsidR="00385938" w:rsidRDefault="00385938" w:rsidP="00757365">
      <w:pPr>
        <w:pStyle w:val="Heading3TOP"/>
      </w:pPr>
      <w:r>
        <w:t>SOSE — Essential Learnings by the end of Year 5 (continued)</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745"/>
        <w:gridCol w:w="6497"/>
      </w:tblGrid>
      <w:tr w:rsidR="00385938" w:rsidTr="00A77761">
        <w:tc>
          <w:tcPr>
            <w:tcW w:w="274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Culture and identity</w:t>
            </w:r>
          </w:p>
          <w:p w:rsidR="00385938" w:rsidRDefault="00385938" w:rsidP="00A77761">
            <w:pPr>
              <w:pStyle w:val="Tabletext"/>
              <w:keepNext/>
            </w:pPr>
            <w:r>
              <w:t xml:space="preserve">Communities contain cultures and groups that contribute to diversity and influence cohesion. </w:t>
            </w:r>
          </w:p>
          <w:p w:rsidR="00385938" w:rsidRDefault="00385938" w:rsidP="00A77761">
            <w:pPr>
              <w:pStyle w:val="Tablebullets"/>
              <w:keepNext/>
            </w:pPr>
            <w:r>
              <w:t>Australian society has responded to different cultures in positive and negative ways.</w:t>
            </w:r>
          </w:p>
          <w:p w:rsidR="00385938" w:rsidRPr="00BD75EB" w:rsidRDefault="00385938" w:rsidP="00A77761">
            <w:pPr>
              <w:pStyle w:val="Tablebullets"/>
              <w:keepNext/>
            </w:pPr>
            <w:r>
              <w:t>Aboriginal people and Torres Strait Islander people have distinctive social organisation, languages and lifestyles.</w:t>
            </w:r>
          </w:p>
        </w:tc>
        <w:tc>
          <w:tcPr>
            <w:tcW w:w="6497" w:type="dxa"/>
            <w:tcBorders>
              <w:bottom w:val="nil"/>
            </w:tcBorders>
          </w:tcPr>
          <w:p w:rsidR="00385938" w:rsidRDefault="00385938" w:rsidP="00A77761">
            <w:pPr>
              <w:pStyle w:val="Tablehead"/>
              <w:keepNext/>
            </w:pPr>
            <w:r>
              <w:t>Example learning experience</w:t>
            </w:r>
          </w:p>
          <w:p w:rsidR="00385938" w:rsidRPr="00F47533" w:rsidRDefault="00385938" w:rsidP="00A77761">
            <w:pPr>
              <w:pStyle w:val="Tabletext"/>
              <w:keepNext/>
            </w:pPr>
            <w:r w:rsidRPr="000E2111">
              <w:t xml:space="preserve">Investigate a significant event </w:t>
            </w:r>
            <w:r>
              <w:t>that</w:t>
            </w:r>
            <w:r w:rsidRPr="000E2111">
              <w:t xml:space="preserve"> demonstrates a positive </w:t>
            </w:r>
            <w:r>
              <w:t>n</w:t>
            </w:r>
            <w:r w:rsidRPr="000E2111">
              <w:t>ational response to Aboriginal people and/or Torres Strait Islander people</w:t>
            </w:r>
            <w:r>
              <w:t>, through historical records,</w:t>
            </w:r>
            <w:r w:rsidRPr="000E2111">
              <w:t xml:space="preserve"> e.g. the 1967 referendum through posters</w:t>
            </w:r>
            <w:r>
              <w:t>,</w:t>
            </w:r>
            <w:r w:rsidRPr="000E2111">
              <w:t xml:space="preserve"> or the Gurindji Wave Hill walk out through song and text.</w:t>
            </w:r>
          </w:p>
        </w:tc>
      </w:tr>
      <w:tr w:rsidR="00385938" w:rsidTr="00A77761">
        <w:tc>
          <w:tcPr>
            <w:tcW w:w="2745" w:type="dxa"/>
            <w:vMerge/>
            <w:shd w:val="clear" w:color="auto" w:fill="CFE7E6"/>
          </w:tcPr>
          <w:p w:rsidR="00385938" w:rsidRDefault="00385938" w:rsidP="00A77761">
            <w:pPr>
              <w:pStyle w:val="Tabletext"/>
              <w:keepNext/>
            </w:pPr>
          </w:p>
        </w:tc>
        <w:tc>
          <w:tcPr>
            <w:tcW w:w="6497" w:type="dxa"/>
            <w:tcBorders>
              <w:top w:val="nil"/>
            </w:tcBorders>
          </w:tcPr>
          <w:p w:rsidR="00385938" w:rsidRDefault="00385938" w:rsidP="00A77761">
            <w:pPr>
              <w:pStyle w:val="Tablehead"/>
              <w:keepNext/>
            </w:pPr>
            <w:r>
              <w:t>Example online resource</w:t>
            </w:r>
          </w:p>
          <w:p w:rsidR="00385938" w:rsidRPr="000E2111" w:rsidRDefault="00385938" w:rsidP="00A77761">
            <w:pPr>
              <w:pStyle w:val="Tabletext"/>
              <w:keepNext/>
            </w:pPr>
            <w:r w:rsidRPr="000E2111">
              <w:t xml:space="preserve">This </w:t>
            </w:r>
            <w:smartTag w:uri="urn:schemas-microsoft-com:office:smarttags" w:element="PlaceName">
              <w:r w:rsidRPr="000E2111">
                <w:t>National</w:t>
              </w:r>
            </w:smartTag>
            <w:r w:rsidRPr="000E2111">
              <w:t xml:space="preserve"> </w:t>
            </w:r>
            <w:smartTag w:uri="urn:schemas-microsoft-com:office:smarttags" w:element="PlaceType">
              <w:r w:rsidRPr="000E2111">
                <w:t>Museum</w:t>
              </w:r>
            </w:smartTag>
            <w:r w:rsidRPr="000E2111">
              <w:t xml:space="preserve"> of </w:t>
            </w:r>
            <w:smartTag w:uri="urn:schemas-microsoft-com:office:smarttags" w:element="place">
              <w:smartTag w:uri="urn:schemas-microsoft-com:office:smarttags" w:element="country-region">
                <w:r w:rsidRPr="000E2111">
                  <w:t>Australia</w:t>
                </w:r>
              </w:smartTag>
            </w:smartTag>
            <w:r w:rsidRPr="000E2111">
              <w:t xml:space="preserve"> </w:t>
            </w:r>
            <w:r>
              <w:t>website</w:t>
            </w:r>
            <w:r w:rsidRPr="000E2111">
              <w:t xml:space="preserve"> provides </w:t>
            </w:r>
            <w:r>
              <w:t>teacher r</w:t>
            </w:r>
            <w:r w:rsidRPr="000E2111">
              <w:t>esources on the 1967 Referendum</w:t>
            </w:r>
            <w:r>
              <w:t xml:space="preserve"> </w:t>
            </w:r>
            <w:r w:rsidRPr="000E2111">
              <w:t>&lt;</w:t>
            </w:r>
            <w:hyperlink r:id="rId13" w:history="1">
              <w:r w:rsidRPr="000E2111">
                <w:t>http://indigenousrights.net.au/subsection.asp?ssID=88</w:t>
              </w:r>
            </w:hyperlink>
            <w:r w:rsidRPr="000E2111">
              <w:t>&gt;</w:t>
            </w:r>
          </w:p>
          <w:p w:rsidR="00385938" w:rsidRPr="000E2111" w:rsidRDefault="00385938" w:rsidP="00A77761">
            <w:pPr>
              <w:pStyle w:val="Tabletext"/>
              <w:keepNext/>
            </w:pPr>
            <w:r w:rsidRPr="000E2111">
              <w:t xml:space="preserve">This section of the </w:t>
            </w:r>
            <w:smartTag w:uri="urn:schemas-microsoft-com:office:smarttags" w:element="PlaceName">
              <w:r w:rsidRPr="000E2111">
                <w:t>National</w:t>
              </w:r>
            </w:smartTag>
            <w:r w:rsidRPr="000E2111">
              <w:t xml:space="preserve"> </w:t>
            </w:r>
            <w:smartTag w:uri="urn:schemas-microsoft-com:office:smarttags" w:element="PlaceType">
              <w:r w:rsidRPr="000E2111">
                <w:t>Museum</w:t>
              </w:r>
            </w:smartTag>
            <w:r w:rsidRPr="000E2111">
              <w:t xml:space="preserve"> of </w:t>
            </w:r>
            <w:smartTag w:uri="urn:schemas-microsoft-com:office:smarttags" w:element="country-region">
              <w:smartTag w:uri="urn:schemas-microsoft-com:office:smarttags" w:element="place">
                <w:r w:rsidRPr="000E2111">
                  <w:t>Australia</w:t>
                </w:r>
              </w:smartTag>
            </w:smartTag>
            <w:r w:rsidRPr="000E2111">
              <w:t xml:space="preserve"> website provides information on the Wave Hill walk off, 1966</w:t>
            </w:r>
            <w:r>
              <w:t>–</w:t>
            </w:r>
            <w:r w:rsidRPr="000E2111">
              <w:t>75. &lt;</w:t>
            </w:r>
            <w:hyperlink r:id="rId14" w:history="1">
              <w:r w:rsidRPr="000E2111">
                <w:t>http://indigenousrights.net.au/section.asp?sID=11</w:t>
              </w:r>
            </w:hyperlink>
            <w:r w:rsidRPr="000E2111">
              <w:t>&gt;</w:t>
            </w:r>
          </w:p>
          <w:p w:rsidR="00385938" w:rsidRPr="000E2111" w:rsidRDefault="00385938" w:rsidP="00A77761">
            <w:pPr>
              <w:pStyle w:val="Tabletext"/>
              <w:keepNext/>
            </w:pPr>
            <w:r w:rsidRPr="000E2111">
              <w:t>This website provides an artic</w:t>
            </w:r>
            <w:r>
              <w:t>l</w:t>
            </w:r>
            <w:r w:rsidRPr="000E2111">
              <w:t xml:space="preserve">e from </w:t>
            </w:r>
            <w:r w:rsidRPr="00A77761">
              <w:rPr>
                <w:i/>
              </w:rPr>
              <w:t>The Age</w:t>
            </w:r>
            <w:r w:rsidRPr="000E2111">
              <w:t xml:space="preserve"> newspaper from 2006</w:t>
            </w:r>
            <w:r>
              <w:t>,</w:t>
            </w:r>
            <w:r w:rsidRPr="000E2111">
              <w:t xml:space="preserve"> about a man who was part of the Wave Hill walk off. &lt;http://www.theage.com.au/news/national/celebrating-the-1966-wave-hill-walkoff/2006/07/16/1152988412491.html&gt; </w:t>
            </w:r>
          </w:p>
          <w:p w:rsidR="00385938" w:rsidRDefault="00385938" w:rsidP="00A77761">
            <w:pPr>
              <w:pStyle w:val="Tabletext"/>
              <w:keepNext/>
            </w:pPr>
            <w:r>
              <w:t xml:space="preserve">This site offers posters showing support for </w:t>
            </w:r>
            <w:r w:rsidRPr="000E2111">
              <w:t>Aboriginal and Torres Strait Islander</w:t>
            </w:r>
            <w:r>
              <w:t xml:space="preserve"> People during the 1967 referendum. &lt;</w:t>
            </w:r>
            <w:r w:rsidRPr="000E2111">
              <w:t>http://www1.aiatsis.gov.au/exhibitions/Referendum/looknlisten.html</w:t>
            </w:r>
            <w:r>
              <w:t>&gt;</w:t>
            </w:r>
          </w:p>
        </w:tc>
      </w:tr>
      <w:tr w:rsidR="00385938" w:rsidTr="00A77761">
        <w:tc>
          <w:tcPr>
            <w:tcW w:w="2745" w:type="dxa"/>
            <w:vMerge/>
            <w:shd w:val="clear" w:color="auto" w:fill="CFE7E6"/>
          </w:tcPr>
          <w:p w:rsidR="00385938" w:rsidRDefault="00385938" w:rsidP="00A77761">
            <w:pPr>
              <w:pStyle w:val="Tabletext"/>
              <w:keepNext/>
            </w:pPr>
          </w:p>
        </w:tc>
        <w:tc>
          <w:tcPr>
            <w:tcW w:w="6497" w:type="dxa"/>
          </w:tcPr>
          <w:p w:rsidR="00385938" w:rsidRDefault="00385938" w:rsidP="00A77761">
            <w:pPr>
              <w:pStyle w:val="Tablehead"/>
              <w:keepNext/>
            </w:pPr>
            <w:r>
              <w:t>Other websites that may support this Essential Learning</w:t>
            </w:r>
          </w:p>
          <w:p w:rsidR="00385938" w:rsidRPr="000E2111" w:rsidRDefault="00385938" w:rsidP="00A77761">
            <w:pPr>
              <w:pStyle w:val="Tabletext"/>
              <w:keepNext/>
            </w:pPr>
            <w:r w:rsidRPr="000E2111">
              <w:t>Information regarding Aboriginal culture and social organisation can be found at this site</w:t>
            </w:r>
            <w:r>
              <w:t>.</w:t>
            </w:r>
            <w:r w:rsidRPr="000E2111">
              <w:t xml:space="preserve"> &lt;http://www.aboriginalculture.com.au/socialorganisation.shtml&gt;</w:t>
            </w:r>
          </w:p>
          <w:p w:rsidR="00385938" w:rsidRDefault="00385938" w:rsidP="00A77761">
            <w:pPr>
              <w:pStyle w:val="Tabletext"/>
              <w:keepNext/>
            </w:pPr>
            <w:r w:rsidRPr="000E2111">
              <w:t xml:space="preserve">The </w:t>
            </w:r>
            <w:smartTag w:uri="urn:schemas-microsoft-com:office:smarttags" w:element="place">
              <w:smartTag w:uri="urn:schemas-microsoft-com:office:smarttags" w:element="State">
                <w:r w:rsidRPr="000E2111">
                  <w:t>Queensland</w:t>
                </w:r>
              </w:smartTag>
            </w:smartTag>
            <w:r w:rsidRPr="000E2111">
              <w:t xml:space="preserve"> government Aboriginal and Torres Strait Islander partnerships website offers protocols documents </w:t>
            </w:r>
            <w:r>
              <w:t>that</w:t>
            </w:r>
            <w:r w:rsidRPr="000E2111">
              <w:t xml:space="preserve"> include information on the social structure of Torres Strait Islander peoples and Aboriginal peoples. </w:t>
            </w:r>
            <w:r>
              <w:t>&lt;</w:t>
            </w:r>
            <w:r w:rsidRPr="000E2111">
              <w:t>http://www.atsip.qld.gov.au/everybodys-business/protocols-torres-strait-islander/</w:t>
            </w:r>
            <w:r>
              <w:t>&gt;</w:t>
            </w:r>
          </w:p>
        </w:tc>
      </w:tr>
    </w:tbl>
    <w:p w:rsidR="00385938" w:rsidRDefault="00385938" w:rsidP="009C1ADF">
      <w:pPr>
        <w:pStyle w:val="Heading3TOP"/>
      </w:pPr>
      <w:r>
        <w:t>SOSE — Essential Learnings by the end of Year 7</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745"/>
        <w:gridCol w:w="6497"/>
      </w:tblGrid>
      <w:tr w:rsidR="00385938" w:rsidTr="00A77761">
        <w:tc>
          <w:tcPr>
            <w:tcW w:w="274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 xml:space="preserve">Time, continuity and change </w:t>
            </w:r>
          </w:p>
          <w:p w:rsidR="00385938" w:rsidRDefault="00385938" w:rsidP="00A77761">
            <w:pPr>
              <w:pStyle w:val="Tabletext"/>
              <w:keepNext/>
            </w:pPr>
            <w:r>
              <w:t>Changes and continuities are linked to particular events and the achievements of individuals and groups that attract different interpretations.</w:t>
            </w:r>
          </w:p>
          <w:p w:rsidR="00385938" w:rsidRDefault="00385938" w:rsidP="00A77761">
            <w:pPr>
              <w:pStyle w:val="Tablebullets"/>
              <w:keepNext/>
            </w:pPr>
            <w:r>
              <w:t>Australia’s relationship with its Asian and Pacific neighbours is linked to events over a range of time periods, including events associated with the “White Australia” policy, refugees and immigration, free-trade agreements and military alliances.</w:t>
            </w:r>
          </w:p>
          <w:p w:rsidR="00385938" w:rsidRPr="00BD75EB" w:rsidRDefault="00385938" w:rsidP="00A77761">
            <w:pPr>
              <w:pStyle w:val="Tablebullets"/>
              <w:keepNext/>
            </w:pPr>
            <w:r>
              <w:t>National traditions, celebrations and commemorations have evolved to reflect public sentiment and the perspectives, values and interpretations of different groups.</w:t>
            </w:r>
          </w:p>
        </w:tc>
        <w:tc>
          <w:tcPr>
            <w:tcW w:w="6497" w:type="dxa"/>
            <w:tcBorders>
              <w:bottom w:val="nil"/>
            </w:tcBorders>
          </w:tcPr>
          <w:p w:rsidR="00385938" w:rsidRDefault="00385938" w:rsidP="00A77761">
            <w:pPr>
              <w:pStyle w:val="Tablehead"/>
              <w:keepNext/>
            </w:pPr>
            <w:r>
              <w:t>Example learning experience</w:t>
            </w:r>
          </w:p>
          <w:p w:rsidR="00385938" w:rsidRPr="002E50C6" w:rsidRDefault="00385938" w:rsidP="00A77761">
            <w:pPr>
              <w:pStyle w:val="Tabletext"/>
              <w:keepNext/>
            </w:pPr>
            <w:r>
              <w:t>Identify and r</w:t>
            </w:r>
            <w:r w:rsidRPr="002E50C6">
              <w:t xml:space="preserve">eflect on the different perspectives of Indigenous and non-Indigenous people in relation to the naming and celebration of Australia Day. </w:t>
            </w:r>
          </w:p>
          <w:p w:rsidR="00385938" w:rsidRPr="00F47533" w:rsidRDefault="00385938" w:rsidP="00A77761">
            <w:pPr>
              <w:pStyle w:val="Tabletext"/>
              <w:keepNext/>
            </w:pPr>
            <w:r w:rsidRPr="002E50C6">
              <w:t xml:space="preserve">Investigate national traditions, celebrations and commemorations </w:t>
            </w:r>
            <w:r>
              <w:t xml:space="preserve">that </w:t>
            </w:r>
            <w:r w:rsidRPr="002E50C6">
              <w:t>have evolved to reflect public support of Indigenous Australians</w:t>
            </w:r>
            <w:r>
              <w:t>.</w:t>
            </w:r>
          </w:p>
        </w:tc>
      </w:tr>
      <w:tr w:rsidR="00385938" w:rsidTr="00A77761">
        <w:trPr>
          <w:trHeight w:val="1238"/>
        </w:trPr>
        <w:tc>
          <w:tcPr>
            <w:tcW w:w="2745" w:type="dxa"/>
            <w:vMerge/>
            <w:shd w:val="clear" w:color="auto" w:fill="CFE7E6"/>
          </w:tcPr>
          <w:p w:rsidR="00385938" w:rsidRDefault="00385938" w:rsidP="00A77761">
            <w:pPr>
              <w:pStyle w:val="Tabletext"/>
              <w:keepNext/>
            </w:pPr>
          </w:p>
        </w:tc>
        <w:tc>
          <w:tcPr>
            <w:tcW w:w="6497" w:type="dxa"/>
            <w:tcBorders>
              <w:top w:val="nil"/>
            </w:tcBorders>
          </w:tcPr>
          <w:p w:rsidR="00385938" w:rsidRDefault="00385938" w:rsidP="00A77761">
            <w:pPr>
              <w:pStyle w:val="Tablehead"/>
              <w:keepNext/>
            </w:pPr>
            <w:r>
              <w:t>Example online resource</w:t>
            </w:r>
          </w:p>
          <w:p w:rsidR="00385938" w:rsidRDefault="00385938" w:rsidP="00A77761">
            <w:pPr>
              <w:pStyle w:val="Tabletext"/>
              <w:keepNext/>
              <w:numPr>
                <w:ins w:id="1" w:author="ttho" w:date="2009-12-09T12:07:00Z"/>
              </w:numPr>
            </w:pPr>
            <w:r w:rsidRPr="002E50C6">
              <w:t>The Australia Day Council of New South Wales provides information and resources about Australia Day</w:t>
            </w:r>
            <w:r>
              <w:t xml:space="preserve">. </w:t>
            </w:r>
            <w:r w:rsidRPr="002E50C6">
              <w:t>&lt;http://www.australiaday.com.au</w:t>
            </w:r>
            <w:r>
              <w:t>/</w:t>
            </w:r>
            <w:r w:rsidRPr="002E50C6">
              <w:t>studentresources/indigenous.aspx&gt;</w:t>
            </w:r>
          </w:p>
        </w:tc>
      </w:tr>
      <w:tr w:rsidR="00385938" w:rsidTr="00A77761">
        <w:tc>
          <w:tcPr>
            <w:tcW w:w="2745" w:type="dxa"/>
            <w:vMerge/>
            <w:shd w:val="clear" w:color="auto" w:fill="CFE7E6"/>
          </w:tcPr>
          <w:p w:rsidR="00385938" w:rsidRDefault="00385938" w:rsidP="00A77761">
            <w:pPr>
              <w:pStyle w:val="Tabletext"/>
              <w:keepNext/>
            </w:pPr>
          </w:p>
        </w:tc>
        <w:tc>
          <w:tcPr>
            <w:tcW w:w="6497" w:type="dxa"/>
          </w:tcPr>
          <w:p w:rsidR="00385938" w:rsidRDefault="00385938" w:rsidP="00A77761">
            <w:pPr>
              <w:pStyle w:val="Tablehead"/>
              <w:keepNext/>
            </w:pPr>
            <w:r>
              <w:t>Other websites that may support this Essential Learning</w:t>
            </w:r>
          </w:p>
          <w:p w:rsidR="00385938" w:rsidRPr="00B5037A" w:rsidRDefault="00385938" w:rsidP="00A77761">
            <w:pPr>
              <w:pStyle w:val="Tabletext"/>
              <w:keepNext/>
            </w:pPr>
            <w:r w:rsidRPr="00B5037A">
              <w:t xml:space="preserve">This site provides information on Reconciliation Queensland Incorporated and their role of promoting an ongoing process of reconciliation within </w:t>
            </w:r>
            <w:smartTag w:uri="urn:schemas-microsoft-com:office:smarttags" w:element="place">
              <w:smartTag w:uri="urn:schemas-microsoft-com:office:smarttags" w:element="State">
                <w:r w:rsidRPr="00B5037A">
                  <w:t>Queensland</w:t>
                </w:r>
              </w:smartTag>
            </w:smartTag>
            <w:r w:rsidRPr="00B5037A">
              <w:t>. &lt;http://www.rqi.org.au/&gt;</w:t>
            </w:r>
          </w:p>
          <w:p w:rsidR="00385938" w:rsidRPr="00B5037A" w:rsidRDefault="00385938" w:rsidP="00A77761">
            <w:pPr>
              <w:pStyle w:val="Tabletext"/>
              <w:keepNext/>
            </w:pPr>
            <w:r w:rsidRPr="00B5037A">
              <w:t xml:space="preserve">This site offers information on </w:t>
            </w:r>
            <w:r>
              <w:t xml:space="preserve">some </w:t>
            </w:r>
            <w:r w:rsidRPr="00B5037A">
              <w:t>Australian Indigenous celebrations. &lt;http://www.teachers.ash.org.au/macslibrary/indigenous_</w:t>
            </w:r>
            <w:r>
              <w:br/>
            </w:r>
            <w:r w:rsidRPr="00B5037A">
              <w:t>celebrations.htm&gt;</w:t>
            </w:r>
          </w:p>
          <w:p w:rsidR="00385938" w:rsidRPr="00B5037A" w:rsidRDefault="00385938" w:rsidP="00A77761">
            <w:pPr>
              <w:pStyle w:val="Tabletext"/>
              <w:keepNext/>
            </w:pPr>
            <w:r w:rsidRPr="00B5037A">
              <w:t xml:space="preserve">The </w:t>
            </w:r>
            <w:r>
              <w:t>L</w:t>
            </w:r>
            <w:r w:rsidRPr="00B5037A">
              <w:t>ink</w:t>
            </w:r>
            <w:r>
              <w:t>-U</w:t>
            </w:r>
            <w:r w:rsidRPr="00B5037A">
              <w:t xml:space="preserve">p website offers information about Sorry Day celebrations in </w:t>
            </w:r>
            <w:smartTag w:uri="urn:schemas-microsoft-com:office:smarttags" w:element="place">
              <w:smartTag w:uri="urn:schemas-microsoft-com:office:smarttags" w:element="City">
                <w:r w:rsidRPr="00B5037A">
                  <w:t>Brisbane</w:t>
                </w:r>
              </w:smartTag>
            </w:smartTag>
            <w:r w:rsidRPr="00B5037A">
              <w:t>. &lt;http://www.link-upqld.org.au/sorry.html&gt;</w:t>
            </w:r>
          </w:p>
          <w:p w:rsidR="00385938" w:rsidRDefault="00385938" w:rsidP="00A77761">
            <w:pPr>
              <w:pStyle w:val="Tabletext"/>
              <w:keepNext/>
            </w:pPr>
            <w:r w:rsidRPr="00B5037A">
              <w:t xml:space="preserve">Reconciliation Qld Incorporated website, events section lists </w:t>
            </w:r>
            <w:smartTag w:uri="urn:schemas-microsoft-com:office:smarttags" w:element="place">
              <w:smartTag w:uri="urn:schemas-microsoft-com:office:smarttags" w:element="City">
                <w:r w:rsidRPr="00B5037A">
                  <w:t>Brisbane</w:t>
                </w:r>
              </w:smartTag>
            </w:smartTag>
            <w:r w:rsidRPr="00B5037A">
              <w:t xml:space="preserve"> events that support Aboriginal and Torres Strait Islander peoples. &lt;http://www.rqi.org.au/Events.htm#558201&gt;</w:t>
            </w:r>
          </w:p>
        </w:tc>
      </w:tr>
    </w:tbl>
    <w:p w:rsidR="00385938" w:rsidRDefault="00385938" w:rsidP="009C1ADF">
      <w:pPr>
        <w:pStyle w:val="Heading3TOP"/>
      </w:pPr>
      <w:r>
        <w:t>SOSE — Essential Learnings by the end of Year 7 (continued)</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745"/>
        <w:gridCol w:w="6497"/>
      </w:tblGrid>
      <w:tr w:rsidR="00385938" w:rsidTr="00A77761">
        <w:tc>
          <w:tcPr>
            <w:tcW w:w="274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 xml:space="preserve">Culture and identity </w:t>
            </w:r>
          </w:p>
          <w:p w:rsidR="00385938" w:rsidRDefault="00385938" w:rsidP="002B1E29">
            <w:pPr>
              <w:pStyle w:val="Tabletext"/>
            </w:pPr>
            <w:r>
              <w:t>Cultures and identities consist of material and non-material elements and are affected by cross-cultural contacts.</w:t>
            </w:r>
          </w:p>
          <w:p w:rsidR="00385938" w:rsidRDefault="00385938" w:rsidP="002B1E29">
            <w:pPr>
              <w:pStyle w:val="Tablebullets"/>
            </w:pPr>
            <w:r>
              <w:t>Aboriginal people’s and Torres Strait Islander people’s diverse social organisation, languages and lifestyles reflect the importance of “country” — land, sea and places.</w:t>
            </w:r>
          </w:p>
          <w:p w:rsidR="00385938" w:rsidRDefault="00385938" w:rsidP="002B1E29">
            <w:pPr>
              <w:pStyle w:val="Tablebullets"/>
            </w:pPr>
            <w:r>
              <w:t xml:space="preserve">Contact between Indigenous and non-Indigenous cultures in </w:t>
            </w:r>
            <w:smartTag w:uri="urn:schemas-microsoft-com:office:smarttags" w:element="country-region">
              <w:smartTag w:uri="urn:schemas-microsoft-com:office:smarttags" w:element="place">
                <w:r>
                  <w:t>Australia</w:t>
                </w:r>
              </w:smartTag>
            </w:smartTag>
            <w:r>
              <w:t xml:space="preserve"> and in other places has had significant effects on language, culture, land ownership, health and education of Indigenous people.</w:t>
            </w:r>
          </w:p>
          <w:p w:rsidR="00385938" w:rsidRPr="00BD75EB" w:rsidRDefault="00385938" w:rsidP="002B1E29">
            <w:pPr>
              <w:pStyle w:val="Tablebullets"/>
            </w:pPr>
            <w:r>
              <w:t>Accessing Indigenous knowledge involves the protocols of consultation with the local Aboriginal community and/or the Torres Strait Islander community.</w:t>
            </w:r>
          </w:p>
        </w:tc>
        <w:tc>
          <w:tcPr>
            <w:tcW w:w="6497" w:type="dxa"/>
            <w:tcBorders>
              <w:bottom w:val="nil"/>
            </w:tcBorders>
          </w:tcPr>
          <w:p w:rsidR="00385938" w:rsidRDefault="00385938" w:rsidP="00247D83">
            <w:pPr>
              <w:pStyle w:val="Tablehead"/>
            </w:pPr>
            <w:r>
              <w:t>Example learning experience</w:t>
            </w:r>
          </w:p>
          <w:p w:rsidR="00385938" w:rsidRPr="00A47A65" w:rsidRDefault="00385938" w:rsidP="002B1E29">
            <w:pPr>
              <w:pStyle w:val="Tabletext"/>
            </w:pPr>
            <w:r w:rsidRPr="00A47A65">
              <w:t>Investigate the results of forced movement of</w:t>
            </w:r>
            <w:r>
              <w:t xml:space="preserve"> Australian</w:t>
            </w:r>
            <w:r w:rsidRPr="00A47A65">
              <w:t xml:space="preserve"> Indigenous people in relation to loss of cultural practices and language. </w:t>
            </w:r>
          </w:p>
          <w:p w:rsidR="00385938" w:rsidRPr="00F47533" w:rsidRDefault="00385938" w:rsidP="002B1E29">
            <w:pPr>
              <w:pStyle w:val="Tabletext"/>
            </w:pPr>
            <w:r w:rsidRPr="00A47A65">
              <w:t>Investigate how people from different cultures</w:t>
            </w:r>
            <w:r>
              <w:t>,</w:t>
            </w:r>
            <w:r w:rsidRPr="00A47A65">
              <w:t xml:space="preserve"> including Aboriginal people</w:t>
            </w:r>
            <w:r>
              <w:t>s</w:t>
            </w:r>
            <w:r w:rsidRPr="00A47A65">
              <w:t xml:space="preserve"> and Torres Strait Islander people</w:t>
            </w:r>
            <w:r>
              <w:t>s,</w:t>
            </w:r>
            <w:r w:rsidRPr="00A47A65">
              <w:t xml:space="preserve"> have very different social structures.</w:t>
            </w:r>
          </w:p>
        </w:tc>
      </w:tr>
      <w:tr w:rsidR="00385938" w:rsidTr="00A77761">
        <w:tc>
          <w:tcPr>
            <w:tcW w:w="2745" w:type="dxa"/>
            <w:vMerge/>
            <w:shd w:val="clear" w:color="auto" w:fill="CFE7E6"/>
          </w:tcPr>
          <w:p w:rsidR="00385938" w:rsidRDefault="00385938" w:rsidP="00247D83">
            <w:pPr>
              <w:pStyle w:val="Tabletext"/>
            </w:pPr>
          </w:p>
        </w:tc>
        <w:tc>
          <w:tcPr>
            <w:tcW w:w="6497" w:type="dxa"/>
            <w:tcBorders>
              <w:top w:val="nil"/>
            </w:tcBorders>
          </w:tcPr>
          <w:p w:rsidR="00385938" w:rsidRDefault="00385938" w:rsidP="00247D83">
            <w:pPr>
              <w:pStyle w:val="Tablehead"/>
            </w:pPr>
            <w:r>
              <w:t>Example online resource</w:t>
            </w:r>
          </w:p>
          <w:p w:rsidR="00385938" w:rsidRPr="00A47A65" w:rsidRDefault="00385938" w:rsidP="002B1E29">
            <w:pPr>
              <w:pStyle w:val="Tabletext"/>
            </w:pPr>
            <w:r w:rsidRPr="00A47A65">
              <w:t>The Australian Studies Centre online provides information on the history and effects of the stolen generation.</w:t>
            </w:r>
            <w:r>
              <w:br/>
            </w:r>
            <w:r w:rsidRPr="00A47A65">
              <w:t>&lt;http://www.petra.ac.id/asc/aborigines/stolen/&gt;</w:t>
            </w:r>
          </w:p>
          <w:p w:rsidR="00385938" w:rsidRDefault="00385938" w:rsidP="002B1E29">
            <w:pPr>
              <w:pStyle w:val="Tabletext"/>
            </w:pPr>
            <w:r w:rsidRPr="00A47A65">
              <w:t>This site provides information on Aboriginal social structures between and within groups. &lt;http://www.indigenousaustralia.info/social-structure.html&gt;</w:t>
            </w:r>
          </w:p>
        </w:tc>
      </w:tr>
      <w:tr w:rsidR="00385938" w:rsidTr="00A77761">
        <w:tc>
          <w:tcPr>
            <w:tcW w:w="2745" w:type="dxa"/>
            <w:vMerge/>
            <w:shd w:val="clear" w:color="auto" w:fill="CFE7E6"/>
          </w:tcPr>
          <w:p w:rsidR="00385938" w:rsidRDefault="00385938" w:rsidP="00247D83">
            <w:pPr>
              <w:pStyle w:val="Tabletext"/>
            </w:pPr>
          </w:p>
        </w:tc>
        <w:tc>
          <w:tcPr>
            <w:tcW w:w="6497" w:type="dxa"/>
          </w:tcPr>
          <w:p w:rsidR="00385938" w:rsidRDefault="00385938" w:rsidP="00247D83">
            <w:pPr>
              <w:pStyle w:val="Tablehead"/>
            </w:pPr>
            <w:r>
              <w:t>Other websites that may support this Essential Learning</w:t>
            </w:r>
          </w:p>
          <w:p w:rsidR="00385938" w:rsidRPr="00776039" w:rsidRDefault="00385938" w:rsidP="002B1E29">
            <w:pPr>
              <w:pStyle w:val="Tabletext"/>
            </w:pPr>
            <w:r w:rsidRPr="00776039">
              <w:t xml:space="preserve">The State Library of Queensland website provides links to language centres in </w:t>
            </w:r>
            <w:smartTag w:uri="urn:schemas-microsoft-com:office:smarttags" w:element="State">
              <w:smartTag w:uri="urn:schemas-microsoft-com:office:smarttags" w:element="place">
                <w:r w:rsidRPr="00776039">
                  <w:t>Queensland</w:t>
                </w:r>
              </w:smartTag>
            </w:smartTag>
            <w:r w:rsidRPr="00776039">
              <w:t xml:space="preserve"> and the Queensland Indigenous Languages Advisory Committee</w:t>
            </w:r>
            <w:r>
              <w:t>,</w:t>
            </w:r>
            <w:r w:rsidRPr="00776039">
              <w:t xml:space="preserve"> highlighting that language is at the core of cultural identity.  &lt;</w:t>
            </w:r>
            <w:hyperlink r:id="rId15" w:history="1">
              <w:r w:rsidRPr="00776039">
                <w:t>http://www.slq.qld.gov.au/info/ind/languages/qld</w:t>
              </w:r>
            </w:hyperlink>
            <w:r w:rsidRPr="00776039">
              <w:t>&gt;</w:t>
            </w:r>
          </w:p>
          <w:p w:rsidR="00385938" w:rsidRDefault="00385938" w:rsidP="002B1E29">
            <w:pPr>
              <w:pStyle w:val="Tabletext"/>
            </w:pPr>
            <w:r w:rsidRPr="000E2111">
              <w:t xml:space="preserve">The </w:t>
            </w:r>
            <w:smartTag w:uri="urn:schemas-microsoft-com:office:smarttags" w:element="State">
              <w:smartTag w:uri="urn:schemas-microsoft-com:office:smarttags" w:element="place">
                <w:r w:rsidRPr="000E2111">
                  <w:t>Queensland</w:t>
                </w:r>
              </w:smartTag>
            </w:smartTag>
            <w:r w:rsidRPr="000E2111">
              <w:t xml:space="preserve"> government Aboriginal and Torres Strait Islander partnerships website offers protocols documents </w:t>
            </w:r>
            <w:r>
              <w:t>that</w:t>
            </w:r>
            <w:r w:rsidRPr="000E2111">
              <w:t xml:space="preserve"> include information on the social structure of Torres Strait Islander peoples and Aboriginal peoples. </w:t>
            </w:r>
            <w:r>
              <w:t>&lt;</w:t>
            </w:r>
            <w:r w:rsidRPr="000E2111">
              <w:t>http://www.atsip.qld.gov.au/everybodys-business/protocols-torres-strait-islander/</w:t>
            </w:r>
            <w:r>
              <w:t>&gt;</w:t>
            </w:r>
          </w:p>
        </w:tc>
      </w:tr>
    </w:tbl>
    <w:p w:rsidR="00385938" w:rsidRDefault="00385938" w:rsidP="00757365">
      <w:pPr>
        <w:pStyle w:val="Heading3TOP"/>
      </w:pPr>
      <w:r>
        <w:t>SOSE — Essential Learnings by the end of Year 7 (continued)</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745"/>
        <w:gridCol w:w="6497"/>
      </w:tblGrid>
      <w:tr w:rsidR="00385938" w:rsidTr="00A77761">
        <w:tc>
          <w:tcPr>
            <w:tcW w:w="274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Political and economic systems</w:t>
            </w:r>
          </w:p>
          <w:p w:rsidR="00385938" w:rsidRPr="00FA791F" w:rsidRDefault="00385938" w:rsidP="00A77761">
            <w:pPr>
              <w:pStyle w:val="Tabletext"/>
              <w:keepNext/>
            </w:pPr>
            <w:r w:rsidRPr="00FA791F">
              <w:t xml:space="preserve">Societies and economies have systems and </w:t>
            </w:r>
            <w:r w:rsidRPr="00B40C61">
              <w:t>institutions</w:t>
            </w:r>
            <w:r w:rsidRPr="00FA791F">
              <w:t xml:space="preserve"> based on principles and values.</w:t>
            </w:r>
          </w:p>
          <w:p w:rsidR="00385938" w:rsidRPr="00BD75EB" w:rsidRDefault="00385938" w:rsidP="00A77761">
            <w:pPr>
              <w:pStyle w:val="Tablebullets"/>
              <w:keepNext/>
            </w:pPr>
            <w:r w:rsidRPr="00D466B2">
              <w:t xml:space="preserve">Local, state, national and Indigenous systems of government in </w:t>
            </w:r>
            <w:smartTag w:uri="urn:schemas-microsoft-com:office:smarttags" w:element="country-region">
              <w:smartTag w:uri="urn:schemas-microsoft-com:office:smarttags" w:element="place">
                <w:r w:rsidRPr="00D466B2">
                  <w:t>Australia</w:t>
                </w:r>
              </w:smartTag>
            </w:smartTag>
            <w:r w:rsidRPr="00D466B2">
              <w:t xml:space="preserve"> have different roles, functions, ways of operating and impacts on people and communities.</w:t>
            </w:r>
          </w:p>
        </w:tc>
        <w:tc>
          <w:tcPr>
            <w:tcW w:w="6497" w:type="dxa"/>
            <w:tcBorders>
              <w:bottom w:val="nil"/>
            </w:tcBorders>
          </w:tcPr>
          <w:p w:rsidR="00385938" w:rsidRDefault="00385938" w:rsidP="00A77761">
            <w:pPr>
              <w:pStyle w:val="Tablehead"/>
              <w:keepNext/>
            </w:pPr>
            <w:r>
              <w:t>Example learning experience</w:t>
            </w:r>
          </w:p>
          <w:p w:rsidR="00385938" w:rsidRPr="00F47533" w:rsidRDefault="00385938" w:rsidP="00A77761">
            <w:pPr>
              <w:pStyle w:val="Tabletext"/>
              <w:keepNext/>
            </w:pPr>
            <w:r w:rsidRPr="00D466B2">
              <w:t>Collect and analyse information on the different roles of local, state, national and Indigenous systems of government with regard to land use.</w:t>
            </w:r>
          </w:p>
        </w:tc>
      </w:tr>
      <w:tr w:rsidR="00385938" w:rsidTr="00A77761">
        <w:trPr>
          <w:trHeight w:val="2381"/>
        </w:trPr>
        <w:tc>
          <w:tcPr>
            <w:tcW w:w="2745" w:type="dxa"/>
            <w:vMerge/>
            <w:shd w:val="clear" w:color="auto" w:fill="CFE7E6"/>
          </w:tcPr>
          <w:p w:rsidR="00385938" w:rsidRDefault="00385938" w:rsidP="00A77761">
            <w:pPr>
              <w:pStyle w:val="Tabletext"/>
              <w:keepNext/>
            </w:pPr>
          </w:p>
        </w:tc>
        <w:tc>
          <w:tcPr>
            <w:tcW w:w="6497" w:type="dxa"/>
            <w:tcBorders>
              <w:top w:val="nil"/>
            </w:tcBorders>
          </w:tcPr>
          <w:p w:rsidR="00385938" w:rsidRDefault="00385938" w:rsidP="00A77761">
            <w:pPr>
              <w:pStyle w:val="Tablehead"/>
              <w:keepNext/>
            </w:pPr>
            <w:r>
              <w:t>Example online resource</w:t>
            </w:r>
          </w:p>
          <w:p w:rsidR="00385938" w:rsidRDefault="00385938" w:rsidP="00A77761">
            <w:pPr>
              <w:pStyle w:val="Tabletext"/>
              <w:keepNext/>
            </w:pPr>
            <w:r w:rsidRPr="00D466B2">
              <w:t>These sites provide information on some of the Indigenous systems of Government and the roles they play.</w:t>
            </w:r>
            <w:r>
              <w:t xml:space="preserve"> </w:t>
            </w:r>
          </w:p>
          <w:p w:rsidR="00385938" w:rsidRPr="00D466B2" w:rsidRDefault="00385938" w:rsidP="00A77761">
            <w:pPr>
              <w:pStyle w:val="Tablebullets"/>
              <w:keepNext/>
            </w:pPr>
            <w:smartTag w:uri="urn:schemas-microsoft-com:office:smarttags" w:element="address">
              <w:smartTag w:uri="urn:schemas-microsoft-com:office:smarttags" w:element="Street">
                <w:r>
                  <w:t xml:space="preserve">Queensland </w:t>
                </w:r>
                <w:r w:rsidRPr="00D466B2">
                  <w:t>Murri Court</w:t>
                </w:r>
              </w:smartTag>
            </w:smartTag>
            <w:r>
              <w:t xml:space="preserve">  Magistrates court &lt;</w:t>
            </w:r>
            <w:r w:rsidRPr="00D466B2">
              <w:t>www.courts.qld.gov.au/1694.htm&gt;</w:t>
            </w:r>
          </w:p>
          <w:p w:rsidR="00385938" w:rsidRDefault="00385938" w:rsidP="00A77761">
            <w:pPr>
              <w:pStyle w:val="Tablebullets"/>
              <w:keepNext/>
            </w:pPr>
            <w:r>
              <w:t xml:space="preserve">The Australian Government </w:t>
            </w:r>
            <w:r w:rsidRPr="00D466B2">
              <w:t>Torres Strait Regional Authority</w:t>
            </w:r>
            <w:r>
              <w:t xml:space="preserve"> </w:t>
            </w:r>
            <w:r w:rsidRPr="00D466B2">
              <w:t>&lt;http://www.tsra.gov.au/the-tsra/programs--outputs.aspx&gt;</w:t>
            </w:r>
          </w:p>
        </w:tc>
      </w:tr>
    </w:tbl>
    <w:p w:rsidR="00385938" w:rsidRDefault="00385938" w:rsidP="00757365">
      <w:pPr>
        <w:pStyle w:val="Heading3"/>
      </w:pPr>
      <w:r>
        <w:t>SOSE — Essential Learnings by the end of Year 9</w:t>
      </w:r>
    </w:p>
    <w:tbl>
      <w:tblPr>
        <w:tblW w:w="4939"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750"/>
        <w:gridCol w:w="6429"/>
      </w:tblGrid>
      <w:tr w:rsidR="00385938" w:rsidTr="00A77761">
        <w:tc>
          <w:tcPr>
            <w:tcW w:w="274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Time, continuity and change</w:t>
            </w:r>
          </w:p>
          <w:p w:rsidR="00385938" w:rsidRDefault="00385938" w:rsidP="00B40C61">
            <w:pPr>
              <w:pStyle w:val="Tabletext"/>
            </w:pPr>
            <w:r>
              <w:t>Social, political, economic and cultural changes and continuities are connected to particular events, ideas and contributions, and can be interpreted from different perspectives.</w:t>
            </w:r>
          </w:p>
          <w:p w:rsidR="00385938" w:rsidRDefault="00385938" w:rsidP="00B40C61">
            <w:pPr>
              <w:pStyle w:val="Tablebullets"/>
            </w:pPr>
            <w:r>
              <w:t>Australian narratives and identities have been shaped by 20th century events including major conflicts, waves of immigration, social divisions and changes, and government relations with other nations.</w:t>
            </w:r>
          </w:p>
          <w:p w:rsidR="00385938" w:rsidRPr="00BD75EB" w:rsidRDefault="00385938" w:rsidP="00B40C61">
            <w:pPr>
              <w:pStyle w:val="Tablebullets"/>
            </w:pPr>
            <w:r>
              <w:t>Contact between cultures has produced movements to improve democratic participation and citizenship rights for specific groups.</w:t>
            </w:r>
          </w:p>
        </w:tc>
        <w:tc>
          <w:tcPr>
            <w:tcW w:w="6429"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rsidRPr="00EE06DD">
              <w:t>Design a focus question and sub focus questions that would help explore the issues faced by Indigenous Australians from the effect of the White Australia policy.</w:t>
            </w:r>
          </w:p>
        </w:tc>
      </w:tr>
      <w:tr w:rsidR="00385938" w:rsidTr="00A77761">
        <w:tc>
          <w:tcPr>
            <w:tcW w:w="2745" w:type="dxa"/>
            <w:vMerge/>
            <w:shd w:val="clear" w:color="auto" w:fill="CFE7E6"/>
          </w:tcPr>
          <w:p w:rsidR="00385938" w:rsidRDefault="00385938" w:rsidP="00247D83">
            <w:pPr>
              <w:pStyle w:val="Tabletext"/>
            </w:pPr>
          </w:p>
        </w:tc>
        <w:tc>
          <w:tcPr>
            <w:tcW w:w="6429" w:type="dxa"/>
            <w:tcBorders>
              <w:top w:val="nil"/>
            </w:tcBorders>
          </w:tcPr>
          <w:p w:rsidR="00385938" w:rsidRDefault="00385938" w:rsidP="00247D83">
            <w:pPr>
              <w:pStyle w:val="Tablehead"/>
            </w:pPr>
            <w:r>
              <w:t>Example online resource</w:t>
            </w:r>
          </w:p>
          <w:p w:rsidR="00385938" w:rsidRDefault="00385938" w:rsidP="00247D83">
            <w:pPr>
              <w:pStyle w:val="Tabletext"/>
            </w:pPr>
            <w:r w:rsidRPr="00EE06DD">
              <w:t>The Australian Government Department of Immigration and Citizenship provides information on the history of the White Australia Policy.</w:t>
            </w:r>
            <w:r>
              <w:t xml:space="preserve"> </w:t>
            </w:r>
            <w:r w:rsidRPr="00EE06DD">
              <w:t>&lt;http://www.immi.gov.au/media/fact-sheets/08abolition.htm&gt;</w:t>
            </w:r>
          </w:p>
        </w:tc>
      </w:tr>
      <w:tr w:rsidR="00385938" w:rsidTr="00A77761">
        <w:tc>
          <w:tcPr>
            <w:tcW w:w="2745" w:type="dxa"/>
            <w:vMerge/>
            <w:shd w:val="clear" w:color="auto" w:fill="CFE7E6"/>
          </w:tcPr>
          <w:p w:rsidR="00385938" w:rsidRDefault="00385938" w:rsidP="00247D83">
            <w:pPr>
              <w:pStyle w:val="Tabletext"/>
            </w:pPr>
          </w:p>
        </w:tc>
        <w:tc>
          <w:tcPr>
            <w:tcW w:w="6429" w:type="dxa"/>
          </w:tcPr>
          <w:p w:rsidR="00385938" w:rsidRDefault="00385938" w:rsidP="00247D83">
            <w:pPr>
              <w:pStyle w:val="Tablehead"/>
            </w:pPr>
            <w:r>
              <w:t>Other websites that may support this Essential Learning</w:t>
            </w:r>
          </w:p>
          <w:p w:rsidR="00385938" w:rsidRPr="00A77761" w:rsidRDefault="00385938" w:rsidP="00B40C61">
            <w:pPr>
              <w:pStyle w:val="Tabletext"/>
              <w:rPr>
                <w:szCs w:val="18"/>
              </w:rPr>
            </w:pPr>
            <w:r w:rsidRPr="00A77761">
              <w:rPr>
                <w:szCs w:val="18"/>
              </w:rPr>
              <w:t>This site offers information on and records relating to the 1967 Referendum.</w:t>
            </w:r>
            <w:r w:rsidRPr="00B51724">
              <w:t xml:space="preserve"> </w:t>
            </w:r>
            <w:r w:rsidRPr="00A77761">
              <w:rPr>
                <w:szCs w:val="18"/>
              </w:rPr>
              <w:t>&lt;www.naa.gov.au/about-us/publications/fact-sheets/fs150.aspx&gt;</w:t>
            </w:r>
          </w:p>
          <w:p w:rsidR="00385938" w:rsidRPr="00A77761" w:rsidRDefault="00385938" w:rsidP="00B40C61">
            <w:pPr>
              <w:pStyle w:val="Tabletext"/>
              <w:rPr>
                <w:szCs w:val="18"/>
              </w:rPr>
            </w:pPr>
            <w:r w:rsidRPr="00A77761">
              <w:rPr>
                <w:szCs w:val="18"/>
              </w:rPr>
              <w:t xml:space="preserve">The </w:t>
            </w:r>
            <w:smartTag w:uri="urn:schemas-microsoft-com:office:smarttags" w:element="PlaceName">
              <w:r w:rsidRPr="00A77761">
                <w:rPr>
                  <w:szCs w:val="18"/>
                </w:rPr>
                <w:t>National</w:t>
              </w:r>
            </w:smartTag>
            <w:r w:rsidRPr="00A77761">
              <w:rPr>
                <w:szCs w:val="18"/>
              </w:rPr>
              <w:t xml:space="preserve"> </w:t>
            </w:r>
            <w:smartTag w:uri="urn:schemas-microsoft-com:office:smarttags" w:element="PlaceType">
              <w:r w:rsidRPr="00A77761">
                <w:rPr>
                  <w:szCs w:val="18"/>
                </w:rPr>
                <w:t>Museum</w:t>
              </w:r>
            </w:smartTag>
            <w:r w:rsidRPr="00A77761">
              <w:rPr>
                <w:szCs w:val="18"/>
              </w:rPr>
              <w:t xml:space="preserve"> of </w:t>
            </w:r>
            <w:smartTag w:uri="urn:schemas-microsoft-com:office:smarttags" w:element="place">
              <w:smartTag w:uri="urn:schemas-microsoft-com:office:smarttags" w:element="country-region">
                <w:r w:rsidRPr="00A77761">
                  <w:rPr>
                    <w:szCs w:val="18"/>
                  </w:rPr>
                  <w:t>Australia</w:t>
                </w:r>
              </w:smartTag>
            </w:smartTag>
            <w:r w:rsidRPr="00A77761">
              <w:rPr>
                <w:szCs w:val="18"/>
              </w:rPr>
              <w:t xml:space="preserve"> website provides information, including photographs, relating to the 1967 ref</w:t>
            </w:r>
            <w:r w:rsidRPr="00B51724">
              <w:t>erendum.</w:t>
            </w:r>
            <w:r>
              <w:t xml:space="preserve"> </w:t>
            </w:r>
            <w:r w:rsidRPr="00A77761">
              <w:rPr>
                <w:szCs w:val="18"/>
              </w:rPr>
              <w:t>&lt;http://indigenousrights.net.au/section.asp?sID=5&gt;</w:t>
            </w:r>
          </w:p>
          <w:p w:rsidR="00385938" w:rsidRDefault="00385938" w:rsidP="00B40C61">
            <w:pPr>
              <w:pStyle w:val="Tabletext"/>
            </w:pPr>
            <w:r w:rsidRPr="00A77761">
              <w:rPr>
                <w:szCs w:val="18"/>
              </w:rPr>
              <w:t xml:space="preserve">This site offers a publication by the head of psychology at the </w:t>
            </w:r>
            <w:smartTag w:uri="urn:schemas-microsoft-com:office:smarttags" w:element="place">
              <w:smartTag w:uri="urn:schemas-microsoft-com:office:smarttags" w:element="PlaceType">
                <w:r w:rsidRPr="00A77761">
                  <w:rPr>
                    <w:szCs w:val="18"/>
                  </w:rPr>
                  <w:t>School</w:t>
                </w:r>
              </w:smartTag>
              <w:r w:rsidRPr="00A77761">
                <w:rPr>
                  <w:szCs w:val="18"/>
                </w:rPr>
                <w:t xml:space="preserve"> of </w:t>
              </w:r>
              <w:smartTag w:uri="urn:schemas-microsoft-com:office:smarttags" w:element="PlaceName">
                <w:r w:rsidRPr="00A77761">
                  <w:rPr>
                    <w:szCs w:val="18"/>
                  </w:rPr>
                  <w:t>Psychological Science</w:t>
                </w:r>
              </w:smartTag>
            </w:smartTag>
            <w:r w:rsidRPr="00A77761">
              <w:rPr>
                <w:szCs w:val="18"/>
              </w:rPr>
              <w:t xml:space="preserve">, La Trobe University on Cultural trauma and recovery in Indigenous Australia.  &lt;http://www.latrobe.edu.au/psy/aw/michael.html&gt; Select </w:t>
            </w:r>
            <w:hyperlink r:id="rId16" w:history="1">
              <w:r w:rsidRPr="00A77761">
                <w:rPr>
                  <w:szCs w:val="18"/>
                </w:rPr>
                <w:t>Cultural trauma and recovery in Indigenous Australia.</w:t>
              </w:r>
            </w:hyperlink>
          </w:p>
        </w:tc>
      </w:tr>
    </w:tbl>
    <w:p w:rsidR="00385938" w:rsidRDefault="00385938" w:rsidP="00757365">
      <w:pPr>
        <w:pStyle w:val="Heading3TOP"/>
      </w:pPr>
      <w:r>
        <w:t>SOSE — Essential Learnings by the end of Year 9 (continued)</w:t>
      </w:r>
    </w:p>
    <w:tbl>
      <w:tblPr>
        <w:tblW w:w="9478"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750"/>
        <w:gridCol w:w="6733"/>
      </w:tblGrid>
      <w:tr w:rsidR="00385938" w:rsidTr="00A77761">
        <w:tc>
          <w:tcPr>
            <w:tcW w:w="274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Culture and identity</w:t>
            </w:r>
          </w:p>
          <w:p w:rsidR="00385938" w:rsidRPr="00664A48" w:rsidRDefault="00385938" w:rsidP="00A77761">
            <w:pPr>
              <w:pStyle w:val="Tabletext"/>
              <w:keepNext/>
            </w:pPr>
            <w:r w:rsidRPr="00664A48">
              <w:t xml:space="preserve">Cultures and identities are shaped by a range of factors, and </w:t>
            </w:r>
            <w:r w:rsidRPr="00471358">
              <w:t>societies</w:t>
            </w:r>
            <w:r w:rsidRPr="00664A48">
              <w:t xml:space="preserve"> promote cohesion and diversity in different ways.</w:t>
            </w:r>
          </w:p>
          <w:p w:rsidR="00385938" w:rsidRPr="008A35EA" w:rsidRDefault="00385938" w:rsidP="00A77761">
            <w:pPr>
              <w:pStyle w:val="Tablebullets"/>
              <w:keepNext/>
              <w:widowControl w:val="0"/>
              <w:spacing w:before="20" w:line="260" w:lineRule="atLeast"/>
              <w:ind w:left="284" w:hanging="284"/>
            </w:pPr>
            <w:r w:rsidRPr="008A35EA">
              <w:t xml:space="preserve">Community perceptions of Aboriginal cultures and Torres Strait Islander cultures have resulted in positive and negative responses to Indigenous people. </w:t>
            </w:r>
          </w:p>
          <w:p w:rsidR="00385938" w:rsidRPr="00BD75EB" w:rsidRDefault="00385938" w:rsidP="00A77761">
            <w:pPr>
              <w:pStyle w:val="Tablebullets"/>
              <w:keepNext/>
            </w:pPr>
            <w:r w:rsidRPr="008A35EA">
              <w:t>Cultural research involves following protocols and acting sensitively.</w:t>
            </w:r>
          </w:p>
        </w:tc>
        <w:tc>
          <w:tcPr>
            <w:tcW w:w="6733" w:type="dxa"/>
            <w:tcBorders>
              <w:bottom w:val="nil"/>
            </w:tcBorders>
          </w:tcPr>
          <w:p w:rsidR="00385938" w:rsidRDefault="00385938" w:rsidP="00A77761">
            <w:pPr>
              <w:pStyle w:val="Tablehead"/>
              <w:keepNext/>
            </w:pPr>
            <w:r>
              <w:t>Example learning experience</w:t>
            </w:r>
          </w:p>
          <w:p w:rsidR="00385938" w:rsidRPr="00F47533" w:rsidRDefault="00385938" w:rsidP="00A77761">
            <w:pPr>
              <w:pStyle w:val="Tabletext"/>
              <w:keepNext/>
            </w:pPr>
            <w:r w:rsidRPr="008A35EA">
              <w:t>Explore media representation</w:t>
            </w:r>
            <w:r>
              <w:t>s</w:t>
            </w:r>
            <w:r w:rsidRPr="008A35EA">
              <w:t xml:space="preserve"> of Aboriginal </w:t>
            </w:r>
            <w:r>
              <w:t xml:space="preserve">people </w:t>
            </w:r>
            <w:r w:rsidRPr="008A35EA">
              <w:t>and/or Torres Strait Islander people that result in positive and negative responses</w:t>
            </w:r>
            <w:r>
              <w:t>.</w:t>
            </w:r>
          </w:p>
        </w:tc>
      </w:tr>
      <w:tr w:rsidR="00385938" w:rsidTr="00A77761">
        <w:trPr>
          <w:trHeight w:val="3712"/>
        </w:trPr>
        <w:tc>
          <w:tcPr>
            <w:tcW w:w="2745" w:type="dxa"/>
            <w:vMerge/>
            <w:shd w:val="clear" w:color="auto" w:fill="CFE7E6"/>
          </w:tcPr>
          <w:p w:rsidR="00385938" w:rsidRDefault="00385938" w:rsidP="00A77761">
            <w:pPr>
              <w:pStyle w:val="Tabletext"/>
              <w:keepNext/>
            </w:pPr>
          </w:p>
        </w:tc>
        <w:tc>
          <w:tcPr>
            <w:tcW w:w="6733" w:type="dxa"/>
            <w:tcBorders>
              <w:top w:val="nil"/>
            </w:tcBorders>
          </w:tcPr>
          <w:p w:rsidR="00385938" w:rsidRDefault="00385938" w:rsidP="00A77761">
            <w:pPr>
              <w:pStyle w:val="Tablehead"/>
              <w:keepNext/>
            </w:pPr>
            <w:r>
              <w:t>Example online resource</w:t>
            </w:r>
          </w:p>
          <w:p w:rsidR="00385938" w:rsidRPr="008A35EA" w:rsidRDefault="00385938" w:rsidP="00A77761">
            <w:pPr>
              <w:pStyle w:val="Tabletext"/>
              <w:keepNext/>
            </w:pPr>
            <w:r w:rsidRPr="008A35EA">
              <w:t xml:space="preserve">ABC Online is an example of a website that </w:t>
            </w:r>
            <w:r>
              <w:t xml:space="preserve">generally </w:t>
            </w:r>
            <w:r w:rsidRPr="008A35EA">
              <w:t xml:space="preserve">represents Aboriginal </w:t>
            </w:r>
            <w:r>
              <w:t xml:space="preserve">people </w:t>
            </w:r>
            <w:r w:rsidRPr="008A35EA">
              <w:t>and Torres Strait Islander people in a positive way.</w:t>
            </w:r>
            <w:r>
              <w:t xml:space="preserve"> </w:t>
            </w:r>
            <w:r w:rsidRPr="008A35EA">
              <w:t>&lt;http://www.abc.net.au/indigenous/education/cultural_protocol/</w:t>
            </w:r>
            <w:r>
              <w:br/>
            </w:r>
            <w:r w:rsidRPr="008A35EA">
              <w:t>background.htm&gt;</w:t>
            </w:r>
          </w:p>
          <w:p w:rsidR="00385938" w:rsidRPr="008A35EA" w:rsidRDefault="00385938" w:rsidP="00A77761">
            <w:pPr>
              <w:pStyle w:val="Tabletext"/>
              <w:keepNext/>
            </w:pPr>
            <w:r w:rsidRPr="008A35EA">
              <w:t xml:space="preserve">The following site </w:t>
            </w:r>
            <w:r>
              <w:t xml:space="preserve">generally </w:t>
            </w:r>
            <w:r w:rsidRPr="008A35EA">
              <w:t>provides a positive view of Indigenous people in the media. The Koori Mail i</w:t>
            </w:r>
            <w:r>
              <w:t>s</w:t>
            </w:r>
            <w:r w:rsidRPr="008A35EA">
              <w:t xml:space="preserve"> a </w:t>
            </w:r>
            <w:smartTag w:uri="urn:schemas-microsoft-com:office:smarttags" w:element="State">
              <w:smartTag w:uri="urn:schemas-microsoft-com:office:smarttags" w:element="place">
                <w:r w:rsidRPr="008A35EA">
                  <w:t>New South Wales</w:t>
                </w:r>
              </w:smartTag>
            </w:smartTag>
            <w:r w:rsidRPr="008A35EA">
              <w:t xml:space="preserve"> based newspaper.</w:t>
            </w:r>
            <w:r>
              <w:t xml:space="preserve"> </w:t>
            </w:r>
            <w:r w:rsidRPr="008A35EA">
              <w:t>&lt;http://www.koorimail.com/&gt;</w:t>
            </w:r>
          </w:p>
          <w:p w:rsidR="00385938" w:rsidRDefault="00385938" w:rsidP="00A77761">
            <w:pPr>
              <w:pStyle w:val="Tabletext"/>
              <w:keepNext/>
            </w:pPr>
            <w:r w:rsidRPr="008A35EA">
              <w:t xml:space="preserve">Namalata Thusi is a free journal published quarterly, designed to ‘showcase’ successful partnerships for Aboriginal and Torres Strait Islander Queenslanders. </w:t>
            </w:r>
            <w:r>
              <w:t xml:space="preserve"> </w:t>
            </w:r>
            <w:r w:rsidRPr="008A35EA">
              <w:t>&lt;http://www.communities.qld.gov.au/department/publications/</w:t>
            </w:r>
            <w:r>
              <w:br/>
            </w:r>
            <w:r w:rsidRPr="008A35EA">
              <w:t>namalata-thusi/&gt;</w:t>
            </w:r>
          </w:p>
        </w:tc>
      </w:tr>
    </w:tbl>
    <w:p w:rsidR="00385938" w:rsidRPr="00BB08C7" w:rsidRDefault="00385938" w:rsidP="00BB08C7">
      <w:pPr>
        <w:pStyle w:val="Heading1TOP"/>
      </w:pPr>
      <w:bookmarkStart w:id="2" w:name="Technology"/>
      <w:r w:rsidRPr="00BB08C7">
        <w:t xml:space="preserve">Technology </w:t>
      </w:r>
    </w:p>
    <w:bookmarkEnd w:id="2"/>
    <w:p w:rsidR="00385938" w:rsidRPr="00AD39F1" w:rsidRDefault="00385938" w:rsidP="0011375A">
      <w:pPr>
        <w:pStyle w:val="Heading2"/>
      </w:pPr>
      <w:r w:rsidRPr="00737226">
        <w:t>Essential Learnings</w:t>
      </w:r>
      <w:r w:rsidRPr="00AD39F1">
        <w:t xml:space="preserve"> by the end of Year</w:t>
      </w:r>
      <w:r>
        <w:t>s</w:t>
      </w:r>
      <w:r w:rsidRPr="00AD39F1">
        <w:t xml:space="preserve"> 3, 5, 7 and 9 </w:t>
      </w:r>
    </w:p>
    <w:p w:rsidR="00385938" w:rsidRDefault="00385938" w:rsidP="00695064">
      <w:r>
        <w:t xml:space="preserve">Technology has two organisers: </w:t>
      </w:r>
    </w:p>
    <w:p w:rsidR="00385938" w:rsidRPr="00695064" w:rsidRDefault="00385938" w:rsidP="00695064">
      <w:pPr>
        <w:pStyle w:val="Bulletslevel1"/>
      </w:pPr>
      <w:r w:rsidRPr="00D728A6">
        <w:t>Technology as a human endeavour</w:t>
      </w:r>
      <w:r w:rsidRPr="00695064">
        <w:t xml:space="preserve"> </w:t>
      </w:r>
    </w:p>
    <w:p w:rsidR="00385938" w:rsidRPr="00D728A6" w:rsidRDefault="00385938" w:rsidP="00695064">
      <w:pPr>
        <w:pStyle w:val="Bulletslevel1"/>
      </w:pPr>
      <w:r w:rsidRPr="00695064">
        <w:t>I</w:t>
      </w:r>
      <w:r w:rsidRPr="00D728A6">
        <w:t>nformation, material and systems</w:t>
      </w:r>
      <w:r w:rsidRPr="00407EA6">
        <w:t>.</w:t>
      </w:r>
    </w:p>
    <w:p w:rsidR="00385938" w:rsidRPr="00D728A6" w:rsidRDefault="00385938" w:rsidP="00695064">
      <w:r w:rsidRPr="00D728A6">
        <w:t>Knowledge and understanding</w:t>
      </w:r>
      <w:r>
        <w:t xml:space="preserve"> (K&amp;U)</w:t>
      </w:r>
      <w:r w:rsidRPr="00D728A6">
        <w:t xml:space="preserve"> from these organisers can be used together. This helps to situate technology learning to support the development of understandings about how technology is used and its impacts in real-world contexts. Information, materials and systems (resources) have been combined in one organiser to highlight commonalties. </w:t>
      </w:r>
    </w:p>
    <w:p w:rsidR="00385938" w:rsidRPr="00D728A6" w:rsidRDefault="00385938" w:rsidP="00695064">
      <w:r w:rsidRPr="00D728A6">
        <w:t xml:space="preserve">When selecting Knowledge and understanding </w:t>
      </w:r>
      <w:r w:rsidRPr="00695064">
        <w:t>from</w:t>
      </w:r>
      <w:r w:rsidRPr="00D728A6">
        <w:t xml:space="preserve"> this organiser, the focus could be on one or more of the resources — information, materials or systems. </w:t>
      </w:r>
    </w:p>
    <w:p w:rsidR="00385938" w:rsidRDefault="00385938" w:rsidP="00DE6FCA">
      <w:r w:rsidRPr="00D728A6">
        <w:t xml:space="preserve">The Ways of working in Technology reflect the processes of working </w:t>
      </w:r>
      <w:r w:rsidRPr="00DE6FCA">
        <w:t>technologically</w:t>
      </w:r>
      <w:r w:rsidRPr="00D728A6">
        <w:t xml:space="preserve"> and should be used in conjunction with Knowledge and understanding to help students understand the design and development of products</w:t>
      </w:r>
      <w:r>
        <w:t>.</w:t>
      </w:r>
    </w:p>
    <w:p w:rsidR="00385938" w:rsidRDefault="00385938" w:rsidP="0011375A">
      <w:pPr>
        <w:pStyle w:val="Heading3"/>
      </w:pPr>
      <w:r>
        <w:t xml:space="preserve">Technology — Essential Learnings by the end </w:t>
      </w:r>
      <w:r w:rsidRPr="0011375A">
        <w:rPr>
          <w:rStyle w:val="Heading4Char"/>
          <w:b/>
          <w:szCs w:val="24"/>
        </w:rPr>
        <w:t>of Year 3</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60"/>
        <w:gridCol w:w="6387"/>
      </w:tblGrid>
      <w:tr w:rsidR="00385938" w:rsidTr="00A77761">
        <w:tc>
          <w:tcPr>
            <w:tcW w:w="2855"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Information, materials and systems (resources)</w:t>
            </w:r>
          </w:p>
          <w:p w:rsidR="00385938" w:rsidRDefault="00385938" w:rsidP="00A77761">
            <w:pPr>
              <w:pStyle w:val="Tabletext"/>
              <w:keepNext/>
            </w:pPr>
            <w:r>
              <w:t>Resources are used to make products for particular purposes and contexts.</w:t>
            </w:r>
          </w:p>
          <w:p w:rsidR="00385938" w:rsidRPr="00BD75EB" w:rsidRDefault="00385938" w:rsidP="00A77761">
            <w:pPr>
              <w:pStyle w:val="Tablebullets"/>
              <w:keepNext/>
            </w:pPr>
            <w:r>
              <w:t>Resources have characteristics that can be matched to design requirements.</w:t>
            </w:r>
          </w:p>
        </w:tc>
        <w:tc>
          <w:tcPr>
            <w:tcW w:w="6387" w:type="dxa"/>
            <w:tcBorders>
              <w:bottom w:val="nil"/>
            </w:tcBorders>
          </w:tcPr>
          <w:p w:rsidR="00385938" w:rsidRDefault="00385938" w:rsidP="00A77761">
            <w:pPr>
              <w:pStyle w:val="Tablehead"/>
              <w:keepNext/>
            </w:pPr>
            <w:r>
              <w:t>Example learning experience</w:t>
            </w:r>
          </w:p>
          <w:p w:rsidR="00385938" w:rsidRPr="00F47533" w:rsidRDefault="00385938" w:rsidP="00A77761">
            <w:pPr>
              <w:pStyle w:val="Tabletext"/>
              <w:keepNext/>
            </w:pPr>
            <w:r w:rsidRPr="00D728A6">
              <w:t>Pose questions for investigations about Aboriginal people</w:t>
            </w:r>
            <w:r>
              <w:t>’s</w:t>
            </w:r>
            <w:r w:rsidRPr="00D728A6">
              <w:t xml:space="preserve"> and Torres Strait Islander people’s use of available natural resources to design, create and construct assorted utensils, weapons and tools to meet specific purposes and needs.</w:t>
            </w:r>
          </w:p>
        </w:tc>
      </w:tr>
      <w:tr w:rsidR="00385938" w:rsidTr="00A77761">
        <w:trPr>
          <w:trHeight w:val="4236"/>
        </w:trPr>
        <w:tc>
          <w:tcPr>
            <w:tcW w:w="2855" w:type="dxa"/>
            <w:vMerge/>
            <w:shd w:val="clear" w:color="auto" w:fill="CFE7E6"/>
          </w:tcPr>
          <w:p w:rsidR="00385938" w:rsidRDefault="00385938" w:rsidP="00A77761">
            <w:pPr>
              <w:pStyle w:val="Tabletext"/>
              <w:keepNext/>
            </w:pPr>
          </w:p>
        </w:tc>
        <w:tc>
          <w:tcPr>
            <w:tcW w:w="6387" w:type="dxa"/>
            <w:tcBorders>
              <w:top w:val="nil"/>
            </w:tcBorders>
          </w:tcPr>
          <w:p w:rsidR="00385938" w:rsidRDefault="00385938" w:rsidP="00A77761">
            <w:pPr>
              <w:pStyle w:val="Tablehead"/>
              <w:keepNext/>
            </w:pPr>
            <w:r>
              <w:t>Example online resource</w:t>
            </w:r>
          </w:p>
          <w:p w:rsidR="00385938" w:rsidRPr="00D728A6" w:rsidRDefault="00385938" w:rsidP="00A77761">
            <w:pPr>
              <w:pStyle w:val="Tabletext"/>
              <w:keepNext/>
            </w:pPr>
            <w:r w:rsidRPr="00D728A6">
              <w:t>This educational site provid</w:t>
            </w:r>
            <w:r>
              <w:t>es</w:t>
            </w:r>
            <w:r w:rsidRPr="00D728A6">
              <w:t xml:space="preserve"> information about assorted Aboriginal technology and inventions.</w:t>
            </w:r>
            <w:r>
              <w:t xml:space="preserve"> </w:t>
            </w:r>
            <w:r w:rsidRPr="00D728A6">
              <w:t>&lt;http://www.questacon.edu.au/indepth/clever/</w:t>
            </w:r>
            <w:r>
              <w:br/>
            </w:r>
            <w:r w:rsidRPr="00D728A6">
              <w:t xml:space="preserve">aboriginal_technology.html&gt; </w:t>
            </w:r>
          </w:p>
          <w:p w:rsidR="00385938" w:rsidRPr="00D728A6" w:rsidRDefault="00385938" w:rsidP="00A77761">
            <w:pPr>
              <w:pStyle w:val="Tabletext"/>
              <w:keepNext/>
            </w:pPr>
            <w:r w:rsidRPr="00D728A6">
              <w:t>Information about Indigenous tools and weapons can be accessed at this site.</w:t>
            </w:r>
            <w:r>
              <w:t xml:space="preserve"> </w:t>
            </w:r>
            <w:r w:rsidRPr="00D728A6">
              <w:t>&lt;http://members.ozemail.com.au/~mmichie/engag_t&amp;w.htm#others&gt;</w:t>
            </w:r>
          </w:p>
          <w:p w:rsidR="00385938" w:rsidRPr="00D728A6" w:rsidRDefault="00385938" w:rsidP="00A77761">
            <w:pPr>
              <w:pStyle w:val="Tabletext"/>
              <w:keepNext/>
            </w:pPr>
            <w:r w:rsidRPr="00D728A6">
              <w:t xml:space="preserve">This Aboriginal culture information site describes traditional Aboriginal life in different regions of </w:t>
            </w:r>
            <w:smartTag w:uri="urn:schemas-microsoft-com:office:smarttags" w:element="country-region">
              <w:smartTag w:uri="urn:schemas-microsoft-com:office:smarttags" w:element="place">
                <w:r w:rsidRPr="00D728A6">
                  <w:t>Australia</w:t>
                </w:r>
              </w:smartTag>
            </w:smartTag>
            <w:r w:rsidRPr="00D728A6">
              <w:t xml:space="preserve">. </w:t>
            </w:r>
            <w:smartTag w:uri="urn:schemas-microsoft-com:office:smarttags" w:element="place">
              <w:r>
                <w:t>N</w:t>
              </w:r>
              <w:r w:rsidRPr="00D728A6">
                <w:t>orthern Queensland</w:t>
              </w:r>
            </w:smartTag>
            <w:r w:rsidRPr="00D728A6">
              <w:t xml:space="preserve"> is featured using primary source photographs.</w:t>
            </w:r>
            <w:r>
              <w:t xml:space="preserve"> </w:t>
            </w:r>
            <w:r w:rsidRPr="00D728A6">
              <w:t>&lt;http://www.aboriginalculture.com.au/basketry.shtml&gt;</w:t>
            </w:r>
          </w:p>
          <w:p w:rsidR="00385938" w:rsidRDefault="00385938" w:rsidP="00A77761">
            <w:pPr>
              <w:pStyle w:val="Tabletext"/>
              <w:keepNext/>
            </w:pPr>
            <w:r w:rsidRPr="00D728A6">
              <w:t>The Australian Government Culture Portal provides information on Indigenous tools and technology</w:t>
            </w:r>
            <w:r>
              <w:t xml:space="preserve"> </w:t>
            </w:r>
            <w:r w:rsidRPr="00D728A6">
              <w:t>&lt;www.cultureandrecreation.gov.au/articles/indigenous/technology&gt;</w:t>
            </w:r>
          </w:p>
        </w:tc>
      </w:tr>
    </w:tbl>
    <w:p w:rsidR="00385938" w:rsidRDefault="00385938" w:rsidP="00471358">
      <w:pPr>
        <w:pStyle w:val="Heading2"/>
      </w:pPr>
    </w:p>
    <w:p w:rsidR="00385938" w:rsidRDefault="00385938" w:rsidP="0011375A">
      <w:pPr>
        <w:pStyle w:val="Heading3TOP"/>
      </w:pPr>
      <w:r>
        <w:t>Technology — Essential Learnings by the end of Year 5</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860"/>
        <w:gridCol w:w="6387"/>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 xml:space="preserve">Technology as a human endeavour </w:t>
            </w:r>
          </w:p>
          <w:p w:rsidR="00385938" w:rsidRDefault="00385938" w:rsidP="00DE6FCA">
            <w:pPr>
              <w:pStyle w:val="Tabletext"/>
            </w:pPr>
            <w:r>
              <w:t>Technology influences and impacts on people, their communities and environments.</w:t>
            </w:r>
          </w:p>
          <w:p w:rsidR="00385938" w:rsidRPr="00BD75EB" w:rsidRDefault="00385938" w:rsidP="00DE6FCA">
            <w:pPr>
              <w:pStyle w:val="Tablebullets"/>
            </w:pPr>
            <w:r>
              <w:t>Aspects of appropriateness influence product design and production decisions.</w:t>
            </w:r>
          </w:p>
        </w:tc>
        <w:tc>
          <w:tcPr>
            <w:tcW w:w="6387"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rsidRPr="00D62576">
              <w:t>Generate ideas for the design of a water</w:t>
            </w:r>
            <w:r>
              <w:t>-</w:t>
            </w:r>
            <w:r w:rsidRPr="00D62576">
              <w:t>carrying vessel to be made from natural materials found in your local environment.</w:t>
            </w:r>
          </w:p>
        </w:tc>
      </w:tr>
      <w:tr w:rsidR="00385938" w:rsidTr="00A77761">
        <w:trPr>
          <w:trHeight w:val="2490"/>
        </w:trPr>
        <w:tc>
          <w:tcPr>
            <w:tcW w:w="2855" w:type="dxa"/>
            <w:vMerge/>
            <w:shd w:val="clear" w:color="auto" w:fill="CFE7E6"/>
          </w:tcPr>
          <w:p w:rsidR="00385938" w:rsidRDefault="00385938" w:rsidP="00247D83">
            <w:pPr>
              <w:pStyle w:val="Tabletext"/>
            </w:pPr>
          </w:p>
        </w:tc>
        <w:tc>
          <w:tcPr>
            <w:tcW w:w="6387" w:type="dxa"/>
            <w:tcBorders>
              <w:top w:val="nil"/>
            </w:tcBorders>
          </w:tcPr>
          <w:p w:rsidR="00385938" w:rsidRDefault="00385938" w:rsidP="00247D83">
            <w:pPr>
              <w:pStyle w:val="Tablehead"/>
            </w:pPr>
            <w:r>
              <w:t>Example online resource</w:t>
            </w:r>
          </w:p>
          <w:p w:rsidR="00385938" w:rsidRPr="00D62576" w:rsidRDefault="00385938" w:rsidP="00DE6FCA">
            <w:pPr>
              <w:pStyle w:val="Tabletext"/>
            </w:pPr>
            <w:r w:rsidRPr="00D62576">
              <w:t>This resource</w:t>
            </w:r>
            <w:r>
              <w:t>,</w:t>
            </w:r>
            <w:r w:rsidRPr="00D62576">
              <w:t xml:space="preserve"> developed by the Australian National Botanic Gardens, is useful for exploring Aboriginal and Torres Strait Islander people’s use of flora and fauna. &lt;http://www.anbg.gov.au/education/pdfs/aborigainal_plant_use_</w:t>
            </w:r>
            <w:r>
              <w:br/>
            </w:r>
            <w:r w:rsidRPr="00D62576">
              <w:t>and_technology.pdf&gt;</w:t>
            </w:r>
          </w:p>
          <w:p w:rsidR="00385938" w:rsidRDefault="00385938" w:rsidP="003F14CA">
            <w:pPr>
              <w:pStyle w:val="Tabletext"/>
            </w:pPr>
            <w:r w:rsidRPr="00D728A6">
              <w:t xml:space="preserve">This Aboriginal culture information site describes traditional Aboriginal life in different regions of </w:t>
            </w:r>
            <w:smartTag w:uri="urn:schemas-microsoft-com:office:smarttags" w:element="country-region">
              <w:smartTag w:uri="urn:schemas-microsoft-com:office:smarttags" w:element="place">
                <w:r w:rsidRPr="00D728A6">
                  <w:t>Australia</w:t>
                </w:r>
              </w:smartTag>
            </w:smartTag>
            <w:r w:rsidRPr="00D728A6">
              <w:t xml:space="preserve">. </w:t>
            </w:r>
            <w:smartTag w:uri="urn:schemas-microsoft-com:office:smarttags" w:element="place">
              <w:r>
                <w:t>N</w:t>
              </w:r>
              <w:r w:rsidRPr="00D728A6">
                <w:t xml:space="preserve">orthern </w:t>
              </w:r>
              <w:smartTag w:uri="urn:schemas-microsoft-com:office:smarttags" w:element="State">
                <w:r w:rsidRPr="00D728A6">
                  <w:t>Queensland</w:t>
                </w:r>
              </w:smartTag>
            </w:smartTag>
            <w:r w:rsidRPr="00D728A6">
              <w:t xml:space="preserve"> is featured using primary source photographs.</w:t>
            </w:r>
            <w:r>
              <w:t xml:space="preserve"> </w:t>
            </w:r>
            <w:r w:rsidRPr="00D728A6">
              <w:t>&lt;http://www.aboriginalculture.com.au/basketry.shtml&gt;</w:t>
            </w:r>
          </w:p>
        </w:tc>
      </w:tr>
    </w:tbl>
    <w:p w:rsidR="00385938" w:rsidRDefault="00385938" w:rsidP="0011375A">
      <w:pPr>
        <w:pStyle w:val="Heading3"/>
      </w:pPr>
      <w:r>
        <w:t>Technology — Essential Learnings by the end of Year 9</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860"/>
        <w:gridCol w:w="6387"/>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 xml:space="preserve">Technology as a human endeavour </w:t>
            </w:r>
          </w:p>
          <w:p w:rsidR="00385938" w:rsidRPr="003B0B84" w:rsidRDefault="00385938" w:rsidP="007D0A2B">
            <w:pPr>
              <w:pStyle w:val="Tabletext"/>
            </w:pPr>
            <w:r w:rsidRPr="003B0B84">
              <w:t xml:space="preserve">Technology </w:t>
            </w:r>
            <w:r w:rsidRPr="007D0A2B">
              <w:t>influences</w:t>
            </w:r>
            <w:r w:rsidRPr="003B0B84">
              <w:t xml:space="preserve"> and impacts on people, their communities and environments.</w:t>
            </w:r>
          </w:p>
          <w:p w:rsidR="00385938" w:rsidRPr="00BD75EB" w:rsidRDefault="00385938" w:rsidP="007D0A2B">
            <w:pPr>
              <w:pStyle w:val="Tablebullets"/>
            </w:pPr>
            <w:r w:rsidRPr="00AA0186">
              <w:t>People can influence decisions made about the design, development and use of technology to change the impact on people, their communities and environments at local and global levels.</w:t>
            </w:r>
          </w:p>
        </w:tc>
        <w:tc>
          <w:tcPr>
            <w:tcW w:w="6387" w:type="dxa"/>
            <w:tcBorders>
              <w:bottom w:val="nil"/>
            </w:tcBorders>
          </w:tcPr>
          <w:p w:rsidR="00385938" w:rsidRDefault="00385938" w:rsidP="00247D83">
            <w:pPr>
              <w:pStyle w:val="Tablehead"/>
            </w:pPr>
            <w:r>
              <w:t>Example learning experience</w:t>
            </w:r>
          </w:p>
          <w:p w:rsidR="00385938" w:rsidRPr="005E530A" w:rsidRDefault="00385938" w:rsidP="007D0A2B">
            <w:pPr>
              <w:pStyle w:val="Tabletext"/>
            </w:pPr>
            <w:r w:rsidRPr="005E530A">
              <w:t>Investigate different methods used by Aboriginal people and Torres Strait Islander people to maintain healthy land environment</w:t>
            </w:r>
            <w:r>
              <w:t>s</w:t>
            </w:r>
            <w:r w:rsidRPr="005E530A">
              <w:t xml:space="preserve"> (ecosystem) e.g. controlled seasonal burning</w:t>
            </w:r>
            <w:r>
              <w:t>,</w:t>
            </w:r>
            <w:r w:rsidRPr="005E530A">
              <w:t xml:space="preserve"> seasonal movement of community groups.</w:t>
            </w:r>
          </w:p>
          <w:p w:rsidR="00385938" w:rsidRPr="00F47533" w:rsidRDefault="00385938" w:rsidP="007D0A2B">
            <w:pPr>
              <w:pStyle w:val="Tabletext"/>
            </w:pPr>
            <w:r w:rsidRPr="005E530A">
              <w:t>Investigate use of resources and land management practices of Aboriginal and Torres Strait Islander p</w:t>
            </w:r>
            <w:r>
              <w:t>eoples, reflecting on and analys</w:t>
            </w:r>
            <w:r w:rsidRPr="005E530A">
              <w:t xml:space="preserve">ing the impact and sustainability of traditional practices, e.g. controlled seasonal burning; seasonal movement of community groups; </w:t>
            </w:r>
            <w:r>
              <w:t xml:space="preserve">and </w:t>
            </w:r>
            <w:r w:rsidRPr="005E530A">
              <w:t>gathering practices that leave plants and animal populations intact</w:t>
            </w:r>
            <w:r>
              <w:t>,</w:t>
            </w:r>
            <w:r w:rsidRPr="005E530A">
              <w:t xml:space="preserve"> such as taking resin, bark or wood from a tree without chopping it down.</w:t>
            </w:r>
          </w:p>
        </w:tc>
      </w:tr>
      <w:tr w:rsidR="00385938" w:rsidTr="00A77761">
        <w:trPr>
          <w:trHeight w:val="3019"/>
        </w:trPr>
        <w:tc>
          <w:tcPr>
            <w:tcW w:w="2855" w:type="dxa"/>
            <w:vMerge/>
            <w:shd w:val="clear" w:color="auto" w:fill="CFE7E6"/>
          </w:tcPr>
          <w:p w:rsidR="00385938" w:rsidRDefault="00385938" w:rsidP="00247D83">
            <w:pPr>
              <w:pStyle w:val="Tabletext"/>
            </w:pPr>
          </w:p>
        </w:tc>
        <w:tc>
          <w:tcPr>
            <w:tcW w:w="6387" w:type="dxa"/>
            <w:tcBorders>
              <w:top w:val="nil"/>
            </w:tcBorders>
          </w:tcPr>
          <w:p w:rsidR="00385938" w:rsidRDefault="00385938" w:rsidP="00247D83">
            <w:pPr>
              <w:pStyle w:val="Tablehead"/>
            </w:pPr>
            <w:r>
              <w:t>Example online resource</w:t>
            </w:r>
          </w:p>
          <w:p w:rsidR="00385938" w:rsidRPr="00AE1C3E" w:rsidRDefault="00385938" w:rsidP="007D0A2B">
            <w:pPr>
              <w:pStyle w:val="Tabletext"/>
            </w:pPr>
            <w:r w:rsidRPr="00AE1C3E">
              <w:t>This site provides a list of Indigenous land management practices</w:t>
            </w:r>
            <w:r>
              <w:t>,</w:t>
            </w:r>
            <w:r w:rsidRPr="00AE1C3E">
              <w:t xml:space="preserve"> including controlled burning and care of the land.</w:t>
            </w:r>
            <w:r>
              <w:t xml:space="preserve"> </w:t>
            </w:r>
            <w:r w:rsidRPr="00AE1C3E">
              <w:t>&lt;http://www.aabr.org.au/index.php?option=com_content&amp;task=view&amp;id=60&amp;Itemid=74&gt;</w:t>
            </w:r>
          </w:p>
          <w:p w:rsidR="00385938" w:rsidRPr="00AE1C3E" w:rsidRDefault="00385938" w:rsidP="007D0A2B">
            <w:pPr>
              <w:pStyle w:val="Tabletext"/>
            </w:pPr>
            <w:r w:rsidRPr="00AE1C3E">
              <w:t xml:space="preserve">This site offers information on the way the Kaanju people of central </w:t>
            </w:r>
            <w:smartTag w:uri="urn:schemas-microsoft-com:office:smarttags" w:element="place">
              <w:r w:rsidRPr="00AE1C3E">
                <w:t>Cape York Peninsula</w:t>
              </w:r>
            </w:smartTag>
            <w:r w:rsidRPr="00AE1C3E">
              <w:t xml:space="preserve"> are planning to maintain healthy and sustainable homelands. &lt;http://www.kaanjungaachi.com.au/FireManagement.htm&gt;</w:t>
            </w:r>
          </w:p>
          <w:p w:rsidR="00385938" w:rsidRDefault="00385938" w:rsidP="007D0A2B">
            <w:pPr>
              <w:pStyle w:val="Tabletext"/>
            </w:pPr>
            <w:r w:rsidRPr="00AE1C3E">
              <w:t>This site offers information on fire management &lt;http://www.environment.gov.au/parks/kakadu/management/</w:t>
            </w:r>
            <w:r>
              <w:br/>
            </w:r>
            <w:r w:rsidRPr="00AE1C3E">
              <w:t>programs/fire.html&gt;</w:t>
            </w:r>
          </w:p>
        </w:tc>
      </w:tr>
    </w:tbl>
    <w:p w:rsidR="00385938" w:rsidRPr="007D0A2B" w:rsidRDefault="00385938" w:rsidP="00BB08C7">
      <w:pPr>
        <w:pStyle w:val="Heading1TOP"/>
      </w:pPr>
      <w:bookmarkStart w:id="3" w:name="The_Arts"/>
      <w:r w:rsidRPr="007D0A2B">
        <w:t>The Arts</w:t>
      </w:r>
    </w:p>
    <w:bookmarkEnd w:id="3"/>
    <w:p w:rsidR="00385938" w:rsidRPr="00F97D41" w:rsidRDefault="00385938" w:rsidP="0011375A">
      <w:pPr>
        <w:pStyle w:val="Heading2"/>
      </w:pPr>
      <w:r w:rsidRPr="00F97D41">
        <w:t>Essential Learnings by the end of Year</w:t>
      </w:r>
      <w:r>
        <w:t>s</w:t>
      </w:r>
      <w:r w:rsidRPr="00F97D41">
        <w:t xml:space="preserve"> 3, 5, 7 and 9 </w:t>
      </w:r>
    </w:p>
    <w:p w:rsidR="00385938" w:rsidRDefault="00385938" w:rsidP="007D0A2B">
      <w:r w:rsidRPr="00F97D41">
        <w:t>The Arts has five organisers</w:t>
      </w:r>
      <w:r>
        <w:t>:</w:t>
      </w:r>
      <w:r w:rsidRPr="00F97D41">
        <w:t xml:space="preserve"> </w:t>
      </w:r>
    </w:p>
    <w:p w:rsidR="00385938" w:rsidRDefault="00385938" w:rsidP="007D0A2B">
      <w:pPr>
        <w:pStyle w:val="Bulletslevel1"/>
      </w:pPr>
      <w:r w:rsidRPr="00F97D41">
        <w:t xml:space="preserve">Dance </w:t>
      </w:r>
    </w:p>
    <w:p w:rsidR="00385938" w:rsidRDefault="00385938" w:rsidP="007D0A2B">
      <w:pPr>
        <w:pStyle w:val="Bulletslevel1"/>
      </w:pPr>
      <w:r w:rsidRPr="00F97D41">
        <w:t xml:space="preserve">Drama </w:t>
      </w:r>
    </w:p>
    <w:p w:rsidR="00385938" w:rsidRDefault="00385938" w:rsidP="007D0A2B">
      <w:pPr>
        <w:pStyle w:val="Bulletslevel1"/>
      </w:pPr>
      <w:r w:rsidRPr="00F97D41">
        <w:t xml:space="preserve">Media </w:t>
      </w:r>
    </w:p>
    <w:p w:rsidR="00385938" w:rsidRDefault="00385938" w:rsidP="007D0A2B">
      <w:pPr>
        <w:pStyle w:val="Bulletslevel1"/>
      </w:pPr>
      <w:r w:rsidRPr="00F97D41">
        <w:t xml:space="preserve">Music </w:t>
      </w:r>
    </w:p>
    <w:p w:rsidR="00385938" w:rsidRPr="00E4402A" w:rsidRDefault="00385938" w:rsidP="007D0A2B">
      <w:pPr>
        <w:pStyle w:val="Bulletslevel1"/>
      </w:pPr>
      <w:r w:rsidRPr="00F97D41">
        <w:t>Visual Art</w:t>
      </w:r>
      <w:r w:rsidRPr="00E4402A">
        <w:t>.</w:t>
      </w:r>
    </w:p>
    <w:p w:rsidR="00385938" w:rsidRPr="00F97D41" w:rsidRDefault="00385938" w:rsidP="007D0A2B">
      <w:r w:rsidRPr="00F97D41">
        <w:t xml:space="preserve">Select Knowledge and understanding </w:t>
      </w:r>
      <w:r w:rsidRPr="007D0A2B">
        <w:t>from</w:t>
      </w:r>
      <w:r w:rsidRPr="00F97D41">
        <w:t xml:space="preserve"> the range of arts organisers. </w:t>
      </w:r>
    </w:p>
    <w:p w:rsidR="00385938" w:rsidRDefault="00385938" w:rsidP="007D0A2B">
      <w:r w:rsidRPr="00F97D41">
        <w:t>The Ways of working highlight the processes of creating, presenting, responding and reflecting. They should be used in conjunction with Knowledge and understanding to enable students to work artistically through active engagement with The Arts strands</w:t>
      </w:r>
      <w:r w:rsidRPr="00AA0186">
        <w:t>.</w:t>
      </w:r>
    </w:p>
    <w:p w:rsidR="00385938" w:rsidRPr="007D0A2B" w:rsidRDefault="00385938" w:rsidP="0011375A">
      <w:pPr>
        <w:pStyle w:val="Heading3"/>
      </w:pPr>
      <w:r>
        <w:t>The Arts — Essential Learnings by the end of Year 3</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60"/>
        <w:gridCol w:w="6387"/>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Dance</w:t>
            </w:r>
          </w:p>
          <w:p w:rsidR="00385938" w:rsidRDefault="00385938" w:rsidP="00D17958">
            <w:pPr>
              <w:pStyle w:val="Tabletext"/>
            </w:pPr>
            <w:r>
              <w:t>Dance involves using the human body to express ideas, considering particular audiences and particular purposes, through dance elements in movement phrases.</w:t>
            </w:r>
          </w:p>
          <w:p w:rsidR="00385938" w:rsidRPr="00BD75EB" w:rsidRDefault="00385938" w:rsidP="00D17958">
            <w:pPr>
              <w:pStyle w:val="Tablebullets"/>
            </w:pPr>
            <w:r>
              <w:t>Fast and slow movements are used to change timing in movement phrases.</w:t>
            </w:r>
          </w:p>
        </w:tc>
        <w:tc>
          <w:tcPr>
            <w:tcW w:w="6387"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rsidRPr="00F97D41">
              <w:t xml:space="preserve">Explore animals and the environment as stimulus used in Aboriginal </w:t>
            </w:r>
            <w:r>
              <w:t xml:space="preserve">dance </w:t>
            </w:r>
            <w:r w:rsidRPr="00F97D41">
              <w:t>and Torres Strait Islander dance, to create shape and present movement sequences that vary dance elements of time.</w:t>
            </w:r>
          </w:p>
        </w:tc>
      </w:tr>
      <w:tr w:rsidR="00385938" w:rsidTr="00A77761">
        <w:trPr>
          <w:trHeight w:val="2946"/>
        </w:trPr>
        <w:tc>
          <w:tcPr>
            <w:tcW w:w="2855" w:type="dxa"/>
            <w:vMerge/>
            <w:shd w:val="clear" w:color="auto" w:fill="CFE7E6"/>
          </w:tcPr>
          <w:p w:rsidR="00385938" w:rsidRDefault="00385938" w:rsidP="00247D83">
            <w:pPr>
              <w:pStyle w:val="Tabletext"/>
            </w:pPr>
          </w:p>
        </w:tc>
        <w:tc>
          <w:tcPr>
            <w:tcW w:w="6387" w:type="dxa"/>
            <w:tcBorders>
              <w:top w:val="nil"/>
            </w:tcBorders>
          </w:tcPr>
          <w:p w:rsidR="00385938" w:rsidRDefault="00385938" w:rsidP="00247D83">
            <w:pPr>
              <w:pStyle w:val="Tablehead"/>
            </w:pPr>
            <w:r>
              <w:t>Example online resource</w:t>
            </w:r>
          </w:p>
          <w:p w:rsidR="00385938" w:rsidRPr="00F97D41" w:rsidRDefault="00385938" w:rsidP="00D17958">
            <w:pPr>
              <w:pStyle w:val="Tabletext"/>
            </w:pPr>
            <w:r w:rsidRPr="00F97D41">
              <w:t>Department of Education and Training Western Australia provides a lesson plan</w:t>
            </w:r>
            <w:r>
              <w:t>,</w:t>
            </w:r>
            <w:r w:rsidRPr="00F97D41">
              <w:t xml:space="preserve"> </w:t>
            </w:r>
            <w:r>
              <w:t>“</w:t>
            </w:r>
            <w:r w:rsidRPr="00F97D41">
              <w:t>Animal walks 1 (apac167)</w:t>
            </w:r>
            <w:r>
              <w:t>”,</w:t>
            </w:r>
            <w:r w:rsidRPr="00F97D41">
              <w:t xml:space="preserve"> which features an Aboriginal context in the early phase of schooling, exploring animal movements.</w:t>
            </w:r>
            <w:r>
              <w:t xml:space="preserve"> </w:t>
            </w:r>
            <w:r w:rsidRPr="00F97D41">
              <w:t>&lt;http://www.det.wa.edu.au/education/abled/apac</w:t>
            </w:r>
            <w:r>
              <w:t>/lessons/</w:t>
            </w:r>
            <w:r>
              <w:br/>
              <w:t>lessons_area_arts.html</w:t>
            </w:r>
            <w:r w:rsidRPr="00F97D41">
              <w:t>&gt;</w:t>
            </w:r>
          </w:p>
          <w:p w:rsidR="00385938" w:rsidRDefault="00385938" w:rsidP="00D17958">
            <w:pPr>
              <w:pStyle w:val="Tabletext"/>
            </w:pPr>
            <w:r w:rsidRPr="00F97D41">
              <w:t xml:space="preserve">This </w:t>
            </w:r>
            <w:r>
              <w:t>f</w:t>
            </w:r>
            <w:r w:rsidRPr="00F97D41">
              <w:t xml:space="preserve">act </w:t>
            </w:r>
            <w:r>
              <w:t>s</w:t>
            </w:r>
            <w:r w:rsidRPr="00F97D41">
              <w:t>heet about Tjapukai Indigenous dance is an example of information that is available on the web on Indigenous dance. It is recommended that teachers access information on dance groups in their local area.</w:t>
            </w:r>
            <w:r>
              <w:t xml:space="preserve"> </w:t>
            </w:r>
            <w:r w:rsidRPr="00F97D41">
              <w:t xml:space="preserve">&lt;http://www.tjapukai.com.au/students.html&gt; </w:t>
            </w:r>
            <w:r>
              <w:t>S</w:t>
            </w:r>
            <w:r w:rsidRPr="00F97D41">
              <w:t xml:space="preserve">elect Tjapukai dance </w:t>
            </w:r>
            <w:r>
              <w:t>(</w:t>
            </w:r>
            <w:r w:rsidRPr="00F97D41">
              <w:t>pdf</w:t>
            </w:r>
            <w:r>
              <w:t>).</w:t>
            </w:r>
          </w:p>
        </w:tc>
      </w:tr>
    </w:tbl>
    <w:p w:rsidR="00385938" w:rsidRPr="001B7150" w:rsidRDefault="00385938" w:rsidP="001B7150"/>
    <w:p w:rsidR="00385938" w:rsidRPr="007D0A2B" w:rsidRDefault="00385938" w:rsidP="0011375A">
      <w:pPr>
        <w:pStyle w:val="Heading3TOP"/>
      </w:pPr>
      <w:r>
        <w:t>The Arts — Essential Learnings by the end of Year 7</w:t>
      </w:r>
    </w:p>
    <w:tbl>
      <w:tblPr>
        <w:tblW w:w="9242"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60"/>
        <w:gridCol w:w="6387"/>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Media</w:t>
            </w:r>
          </w:p>
          <w:p w:rsidR="00385938" w:rsidRPr="003B0B84" w:rsidRDefault="00385938" w:rsidP="00D17958">
            <w:pPr>
              <w:pStyle w:val="Tabletext"/>
            </w:pPr>
            <w:r w:rsidRPr="003B0B84">
              <w:t xml:space="preserve">Media involves constructing meaning, considering intended </w:t>
            </w:r>
            <w:r w:rsidRPr="00D17958">
              <w:t>audiences</w:t>
            </w:r>
            <w:r w:rsidRPr="003B0B84">
              <w:t xml:space="preserve"> and intended purposes, by modifying media languages and technologies to create representations.</w:t>
            </w:r>
          </w:p>
          <w:p w:rsidR="00385938" w:rsidRPr="00BD75EB" w:rsidRDefault="00385938" w:rsidP="00D17958">
            <w:pPr>
              <w:pStyle w:val="Tablebullets"/>
            </w:pPr>
            <w:r w:rsidRPr="00365BA7">
              <w:t xml:space="preserve">Representations in media texts have specific </w:t>
            </w:r>
            <w:r w:rsidRPr="003B0B84">
              <w:t>purposes</w:t>
            </w:r>
            <w:r w:rsidRPr="00365BA7">
              <w:t xml:space="preserve"> and are modified to maximise audience impact.</w:t>
            </w:r>
          </w:p>
        </w:tc>
        <w:tc>
          <w:tcPr>
            <w:tcW w:w="6387"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t xml:space="preserve">Respond to media texts by analysing and evaluating </w:t>
            </w:r>
            <w:r w:rsidRPr="009B3E5A">
              <w:t xml:space="preserve">the use of media images of Aboriginal </w:t>
            </w:r>
            <w:r>
              <w:t xml:space="preserve">peoples </w:t>
            </w:r>
            <w:r w:rsidRPr="009B3E5A">
              <w:t>and</w:t>
            </w:r>
            <w:r>
              <w:t>/</w:t>
            </w:r>
            <w:r w:rsidRPr="009B3E5A">
              <w:t>or Torres Strait Islander peoples in multimedia context</w:t>
            </w:r>
            <w:r>
              <w:t>s</w:t>
            </w:r>
            <w:r w:rsidRPr="009B3E5A">
              <w:t>, identifying appropriate and inappropriate representation</w:t>
            </w:r>
            <w:r>
              <w:t>s</w:t>
            </w:r>
            <w:r w:rsidRPr="009B3E5A">
              <w:t>.</w:t>
            </w:r>
          </w:p>
        </w:tc>
      </w:tr>
      <w:tr w:rsidR="00385938" w:rsidTr="00A77761">
        <w:trPr>
          <w:trHeight w:val="1707"/>
        </w:trPr>
        <w:tc>
          <w:tcPr>
            <w:tcW w:w="2855" w:type="dxa"/>
            <w:vMerge/>
            <w:shd w:val="clear" w:color="auto" w:fill="CFE7E6"/>
          </w:tcPr>
          <w:p w:rsidR="00385938" w:rsidRDefault="00385938" w:rsidP="00247D83">
            <w:pPr>
              <w:pStyle w:val="Tabletext"/>
            </w:pPr>
          </w:p>
        </w:tc>
        <w:tc>
          <w:tcPr>
            <w:tcW w:w="6387" w:type="dxa"/>
            <w:tcBorders>
              <w:top w:val="nil"/>
            </w:tcBorders>
          </w:tcPr>
          <w:p w:rsidR="00385938" w:rsidRDefault="00385938" w:rsidP="00247D83">
            <w:pPr>
              <w:pStyle w:val="Tablehead"/>
            </w:pPr>
            <w:r>
              <w:t>Example online resource</w:t>
            </w:r>
          </w:p>
          <w:p w:rsidR="00385938" w:rsidRDefault="00385938" w:rsidP="00247D83">
            <w:pPr>
              <w:pStyle w:val="Tabletext"/>
            </w:pPr>
            <w:r>
              <w:t xml:space="preserve">The </w:t>
            </w:r>
            <w:r w:rsidRPr="009B3E5A">
              <w:t xml:space="preserve">Creative Spirits </w:t>
            </w:r>
            <w:r>
              <w:t>website</w:t>
            </w:r>
            <w:r w:rsidRPr="009B3E5A">
              <w:t xml:space="preserve"> contains information on stereotypes and prejudice </w:t>
            </w:r>
            <w:r>
              <w:t xml:space="preserve">about </w:t>
            </w:r>
            <w:r w:rsidRPr="009B3E5A">
              <w:t>Aboriginal Australia</w:t>
            </w:r>
            <w:r>
              <w:t>ns</w:t>
            </w:r>
            <w:r w:rsidRPr="009B3E5A">
              <w:t>. &lt;http://www.creativespirits.info/aboriginalculture/people/</w:t>
            </w:r>
            <w:r>
              <w:br/>
            </w:r>
            <w:r w:rsidRPr="009B3E5A">
              <w:t>aboriginal-australia-stereotype.html&gt;</w:t>
            </w:r>
          </w:p>
        </w:tc>
      </w:tr>
    </w:tbl>
    <w:p w:rsidR="00385938" w:rsidRPr="007D0A2B" w:rsidRDefault="00385938" w:rsidP="0011375A">
      <w:pPr>
        <w:pStyle w:val="Heading3"/>
      </w:pPr>
      <w:r>
        <w:t>The Arts — Essential Learnings by the end of Year 9</w:t>
      </w:r>
    </w:p>
    <w:tbl>
      <w:tblPr>
        <w:tblW w:w="9240" w:type="dxa"/>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1E0"/>
      </w:tblPr>
      <w:tblGrid>
        <w:gridCol w:w="2975"/>
        <w:gridCol w:w="6270"/>
      </w:tblGrid>
      <w:tr w:rsidR="00385938" w:rsidTr="00A77761">
        <w:tc>
          <w:tcPr>
            <w:tcW w:w="2970" w:type="dxa"/>
            <w:vMerge w:val="restart"/>
            <w:shd w:val="clear" w:color="auto" w:fill="CFE7E6"/>
          </w:tcPr>
          <w:p w:rsidR="00385938" w:rsidRPr="00A77761" w:rsidRDefault="00385938" w:rsidP="00A77761">
            <w:pPr>
              <w:pStyle w:val="Heading5"/>
              <w:keepNext/>
              <w:rPr>
                <w:i w:val="0"/>
              </w:rPr>
            </w:pPr>
            <w:r w:rsidRPr="00A77761">
              <w:rPr>
                <w:i w:val="0"/>
              </w:rPr>
              <w:t>Essential Learnings</w:t>
            </w:r>
          </w:p>
          <w:p w:rsidR="00385938" w:rsidRPr="00A77761" w:rsidRDefault="00385938" w:rsidP="00A77761">
            <w:pPr>
              <w:pStyle w:val="Heading5"/>
              <w:keepNext/>
              <w:rPr>
                <w:b w:val="0"/>
              </w:rPr>
            </w:pPr>
            <w:r w:rsidRPr="00A77761">
              <w:rPr>
                <w:b w:val="0"/>
              </w:rPr>
              <w:t>K&amp;U</w:t>
            </w:r>
          </w:p>
          <w:p w:rsidR="00385938" w:rsidRDefault="00385938" w:rsidP="00A77761">
            <w:pPr>
              <w:pStyle w:val="Tablesubhead"/>
              <w:keepNext/>
              <w:spacing w:before="120"/>
            </w:pPr>
            <w:r>
              <w:t>Media</w:t>
            </w:r>
          </w:p>
          <w:p w:rsidR="00385938" w:rsidRDefault="00385938" w:rsidP="00A77761">
            <w:pPr>
              <w:pStyle w:val="Tabletext"/>
              <w:keepNext/>
            </w:pPr>
            <w:r>
              <w:t>Media involves constructing meaning, considering specific audiences and specific purposes, by manipulating media languages and technologies to shape representations.</w:t>
            </w:r>
          </w:p>
          <w:p w:rsidR="00385938" w:rsidRPr="00BD75EB" w:rsidRDefault="00385938" w:rsidP="00A77761">
            <w:pPr>
              <w:pStyle w:val="Tablebullets"/>
              <w:keepNext/>
            </w:pPr>
            <w:r>
              <w:t>Representations of different beliefs and ideas in media texts are influenced by regulations and by contexts of audiences, producers and institutions.</w:t>
            </w:r>
          </w:p>
        </w:tc>
        <w:tc>
          <w:tcPr>
            <w:tcW w:w="6270" w:type="dxa"/>
            <w:tcBorders>
              <w:bottom w:val="nil"/>
            </w:tcBorders>
          </w:tcPr>
          <w:p w:rsidR="00385938" w:rsidRDefault="00385938" w:rsidP="00A77761">
            <w:pPr>
              <w:pStyle w:val="Tablehead"/>
              <w:keepNext/>
            </w:pPr>
            <w:r>
              <w:t>Example learning experience</w:t>
            </w:r>
          </w:p>
          <w:p w:rsidR="00385938" w:rsidRPr="00F47533" w:rsidRDefault="00385938" w:rsidP="00A77761">
            <w:pPr>
              <w:pStyle w:val="Tabletext"/>
              <w:keepNext/>
            </w:pPr>
            <w:r w:rsidRPr="00DF0CED">
              <w:t xml:space="preserve">Deconstruct media elements used in broadcasting services and products that target Aboriginal </w:t>
            </w:r>
            <w:r>
              <w:t xml:space="preserve">communities </w:t>
            </w:r>
            <w:r w:rsidRPr="00DF0CED">
              <w:t>and Torres Strait Islander communities to create and shape media texts.</w:t>
            </w:r>
          </w:p>
        </w:tc>
      </w:tr>
      <w:tr w:rsidR="00385938" w:rsidTr="00A77761">
        <w:trPr>
          <w:trHeight w:val="4258"/>
        </w:trPr>
        <w:tc>
          <w:tcPr>
            <w:tcW w:w="2970" w:type="dxa"/>
            <w:vMerge/>
            <w:shd w:val="clear" w:color="auto" w:fill="CFE7E6"/>
          </w:tcPr>
          <w:p w:rsidR="00385938" w:rsidRDefault="00385938" w:rsidP="00A77761">
            <w:pPr>
              <w:pStyle w:val="Tabletext"/>
              <w:keepNext/>
            </w:pPr>
          </w:p>
        </w:tc>
        <w:tc>
          <w:tcPr>
            <w:tcW w:w="6270" w:type="dxa"/>
            <w:tcBorders>
              <w:top w:val="nil"/>
            </w:tcBorders>
          </w:tcPr>
          <w:p w:rsidR="00385938" w:rsidRDefault="00385938" w:rsidP="00A77761">
            <w:pPr>
              <w:pStyle w:val="Tablehead"/>
              <w:keepNext/>
            </w:pPr>
            <w:r>
              <w:t>Example online resource</w:t>
            </w:r>
          </w:p>
          <w:p w:rsidR="00385938" w:rsidRPr="00DF0CED" w:rsidRDefault="00385938" w:rsidP="00A77761">
            <w:pPr>
              <w:pStyle w:val="Tabletext"/>
              <w:keepNext/>
            </w:pPr>
            <w:r>
              <w:t>This site lists a</w:t>
            </w:r>
            <w:r w:rsidRPr="00DF0CED">
              <w:t xml:space="preserve"> range of Australian Government programs administered by the Department of </w:t>
            </w:r>
            <w:r>
              <w:t>E</w:t>
            </w:r>
            <w:r w:rsidRPr="00DF0CED">
              <w:t xml:space="preserve">nvironment, </w:t>
            </w:r>
            <w:r>
              <w:t>W</w:t>
            </w:r>
            <w:r w:rsidRPr="00DF0CED">
              <w:t xml:space="preserve">ater, </w:t>
            </w:r>
            <w:r>
              <w:t>H</w:t>
            </w:r>
            <w:r w:rsidRPr="00DF0CED">
              <w:t xml:space="preserve">eritage and the </w:t>
            </w:r>
            <w:r>
              <w:t>A</w:t>
            </w:r>
            <w:r w:rsidRPr="00DF0CED">
              <w:t>rts that aim to support Indigenous arts, culture, languages and broadcasting.</w:t>
            </w:r>
            <w:r>
              <w:t xml:space="preserve"> </w:t>
            </w:r>
            <w:r w:rsidRPr="00DF0CED">
              <w:t>&lt;http://www.arts.gov.au/indigenous&gt;</w:t>
            </w:r>
          </w:p>
          <w:p w:rsidR="00385938" w:rsidRPr="00DF0CED" w:rsidRDefault="00385938" w:rsidP="00A77761">
            <w:pPr>
              <w:pStyle w:val="Tabletext"/>
              <w:keepNext/>
            </w:pPr>
            <w:r w:rsidRPr="00DF0CED">
              <w:t>This site provides a map of Australian metropolitan and regional Indigenous broadcasters funded through the Indigenous Broadcasting Program: &lt;http://www.arts.gov.au/indigenous/broadcasting/more_about_</w:t>
            </w:r>
            <w:r>
              <w:br/>
            </w:r>
            <w:r w:rsidRPr="00DF0CED">
              <w:t>Indigenous_broadcasting&gt; then select map (pdf).</w:t>
            </w:r>
          </w:p>
          <w:p w:rsidR="00385938" w:rsidRPr="00DF0CED" w:rsidRDefault="00385938" w:rsidP="00A77761">
            <w:pPr>
              <w:pStyle w:val="Tabletext"/>
              <w:keepNext/>
            </w:pPr>
            <w:r w:rsidRPr="00DF0CED">
              <w:t>The Australian Broadcasting Commission site provides this online portal for Aboriginal</w:t>
            </w:r>
            <w:r>
              <w:t xml:space="preserve"> people</w:t>
            </w:r>
            <w:r w:rsidRPr="00DF0CED">
              <w:t xml:space="preserve"> and Torres Strait Islander people.</w:t>
            </w:r>
            <w:r>
              <w:t xml:space="preserve"> </w:t>
            </w:r>
            <w:r w:rsidRPr="00DF0CED">
              <w:t>&lt;</w:t>
            </w:r>
            <w:hyperlink r:id="rId17" w:history="1">
              <w:r w:rsidRPr="00DF0CED">
                <w:t>http://www.abc.net.au/indigenous/</w:t>
              </w:r>
            </w:hyperlink>
            <w:r w:rsidRPr="00DF0CED">
              <w:t>&gt;</w:t>
            </w:r>
          </w:p>
          <w:p w:rsidR="00385938" w:rsidRDefault="00385938" w:rsidP="00A77761">
            <w:pPr>
              <w:pStyle w:val="Tabletext"/>
              <w:keepNext/>
            </w:pPr>
            <w:r w:rsidRPr="00DF0CED">
              <w:t xml:space="preserve">This site provides access to the Queensland Government’s external publication on Indigenous issues. Namalata Thusi is a free journal published quarterly designed to </w:t>
            </w:r>
            <w:r>
              <w:t>“</w:t>
            </w:r>
            <w:r w:rsidRPr="00DF0CED">
              <w:t>showcase</w:t>
            </w:r>
            <w:r>
              <w:t>”</w:t>
            </w:r>
            <w:r w:rsidRPr="00DF0CED">
              <w:t xml:space="preserve"> successful partnerships for Aboriginal and Torres Strait Islander Queenslanders.</w:t>
            </w:r>
            <w:r>
              <w:t xml:space="preserve"> </w:t>
            </w:r>
            <w:r w:rsidRPr="00DF0CED">
              <w:t>&lt;http://www.communities.qld.gov.au/department/publications/</w:t>
            </w:r>
            <w:r>
              <w:br/>
            </w:r>
            <w:r w:rsidRPr="00DF0CED">
              <w:t>namalata-thusi/&gt;</w:t>
            </w:r>
          </w:p>
        </w:tc>
      </w:tr>
    </w:tbl>
    <w:p w:rsidR="00385938" w:rsidRPr="001B7150" w:rsidRDefault="00385938" w:rsidP="001B7150"/>
    <w:p w:rsidR="00385938" w:rsidRPr="007D0A2B" w:rsidRDefault="00385938" w:rsidP="0011375A">
      <w:pPr>
        <w:pStyle w:val="Heading3TOP"/>
      </w:pPr>
      <w:r>
        <w:t>The Arts — Essential Learnings by the end of Year 9 (continued)</w:t>
      </w:r>
    </w:p>
    <w:tbl>
      <w:tblPr>
        <w:tblW w:w="4939"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60"/>
        <w:gridCol w:w="6319"/>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Dance</w:t>
            </w:r>
          </w:p>
          <w:p w:rsidR="00385938" w:rsidRDefault="00385938" w:rsidP="00D01788">
            <w:pPr>
              <w:pStyle w:val="Tabletext"/>
            </w:pPr>
            <w:r>
              <w:t>Dance involves using the human body to express ideas, considering specific audiences and specific purposes, by manipulating dance elements in genre-specific dance sequences.</w:t>
            </w:r>
          </w:p>
          <w:p w:rsidR="00385938" w:rsidRDefault="00385938" w:rsidP="00D01788">
            <w:pPr>
              <w:pStyle w:val="Tablebullets"/>
            </w:pPr>
            <w:r>
              <w:t>Genre-specific movements are used to create actions for dance sequences.</w:t>
            </w:r>
          </w:p>
          <w:p w:rsidR="00385938" w:rsidRPr="00BD75EB" w:rsidRDefault="00385938" w:rsidP="00D01788">
            <w:pPr>
              <w:pStyle w:val="Tablebullets"/>
            </w:pPr>
            <w:r>
              <w:t>Traditional and non-traditional performance areas are used to manipulate movement in space.</w:t>
            </w:r>
          </w:p>
        </w:tc>
        <w:tc>
          <w:tcPr>
            <w:tcW w:w="6319" w:type="dxa"/>
            <w:tcBorders>
              <w:bottom w:val="nil"/>
            </w:tcBorders>
          </w:tcPr>
          <w:p w:rsidR="00385938" w:rsidRDefault="00385938" w:rsidP="00247D83">
            <w:pPr>
              <w:pStyle w:val="Tablehead"/>
            </w:pPr>
            <w:r>
              <w:t>Example learning experience</w:t>
            </w:r>
          </w:p>
          <w:p w:rsidR="00385938" w:rsidRPr="001310DC" w:rsidRDefault="00385938" w:rsidP="00D01788">
            <w:pPr>
              <w:pStyle w:val="Tabletext"/>
            </w:pPr>
            <w:r w:rsidRPr="001310DC">
              <w:t>Deconstruct the blending of traditional Aboriginal</w:t>
            </w:r>
            <w:r>
              <w:t xml:space="preserve"> </w:t>
            </w:r>
            <w:r w:rsidRPr="001310DC">
              <w:t xml:space="preserve">and Torres Strait Islander dance with contemporary dance forms to create, shape and present dance works. </w:t>
            </w:r>
          </w:p>
          <w:p w:rsidR="00385938" w:rsidRPr="00F47533" w:rsidRDefault="00385938" w:rsidP="00D01788">
            <w:pPr>
              <w:pStyle w:val="Tabletext"/>
            </w:pPr>
            <w:r w:rsidRPr="001310DC">
              <w:t>Investigate the protocols and use of performance spaces for Indigenous dance</w:t>
            </w:r>
            <w:r>
              <w:t>.</w:t>
            </w:r>
          </w:p>
        </w:tc>
      </w:tr>
      <w:tr w:rsidR="00385938" w:rsidTr="00A77761">
        <w:trPr>
          <w:trHeight w:val="2563"/>
        </w:trPr>
        <w:tc>
          <w:tcPr>
            <w:tcW w:w="2855" w:type="dxa"/>
            <w:vMerge/>
            <w:shd w:val="clear" w:color="auto" w:fill="CFE7E6"/>
          </w:tcPr>
          <w:p w:rsidR="00385938" w:rsidRDefault="00385938" w:rsidP="00247D83">
            <w:pPr>
              <w:pStyle w:val="Tabletext"/>
            </w:pPr>
          </w:p>
        </w:tc>
        <w:tc>
          <w:tcPr>
            <w:tcW w:w="6319" w:type="dxa"/>
            <w:tcBorders>
              <w:top w:val="nil"/>
            </w:tcBorders>
          </w:tcPr>
          <w:p w:rsidR="00385938" w:rsidRDefault="00385938" w:rsidP="00247D83">
            <w:pPr>
              <w:pStyle w:val="Tablehead"/>
            </w:pPr>
            <w:r>
              <w:t>Example online resource</w:t>
            </w:r>
          </w:p>
          <w:p w:rsidR="00385938" w:rsidRPr="0079648E" w:rsidRDefault="00385938" w:rsidP="00D01788">
            <w:pPr>
              <w:pStyle w:val="Tabletext"/>
            </w:pPr>
            <w:r w:rsidRPr="001310DC">
              <w:t>This site has information on Bangarra Dance Theatre</w:t>
            </w:r>
            <w:r>
              <w:t>,</w:t>
            </w:r>
            <w:r w:rsidRPr="001310DC">
              <w:t xml:space="preserve"> which blends traditional Aboriginal and Torres Strait Islander history and culture with international contemporary dance influences to create an Australian dance language.</w:t>
            </w:r>
            <w:r>
              <w:t xml:space="preserve"> </w:t>
            </w:r>
            <w:r w:rsidRPr="001310DC">
              <w:t>&lt;</w:t>
            </w:r>
            <w:r w:rsidRPr="0079648E">
              <w:t>http://www.bangarra.com.au/About/Vision.aspx</w:t>
            </w:r>
            <w:r>
              <w:t>&gt;</w:t>
            </w:r>
          </w:p>
          <w:p w:rsidR="00385938" w:rsidRDefault="00385938" w:rsidP="00D01788">
            <w:pPr>
              <w:pStyle w:val="Tabletext"/>
            </w:pPr>
            <w:r w:rsidRPr="001310DC">
              <w:t>This document outlines dance principles and protocols in relation to Australian Indigenous arts.</w:t>
            </w:r>
            <w:r>
              <w:t xml:space="preserve"> &lt;</w:t>
            </w:r>
            <w:r w:rsidRPr="0079648E">
              <w:t>http://www.australiacouncil.gov.au/</w:t>
            </w:r>
            <w:r>
              <w:t>&gt; Search Indigenous protocols.</w:t>
            </w:r>
          </w:p>
        </w:tc>
      </w:tr>
    </w:tbl>
    <w:p w:rsidR="00385938" w:rsidRPr="007D0A2B" w:rsidRDefault="00385938" w:rsidP="0011375A">
      <w:pPr>
        <w:pStyle w:val="Heading3"/>
      </w:pPr>
      <w:r>
        <w:t>The Arts — Essential Learnings by the end of Year 9 (continued)</w:t>
      </w:r>
    </w:p>
    <w:tbl>
      <w:tblPr>
        <w:tblW w:w="4939" w:type="pct"/>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bottom w:w="28" w:type="dxa"/>
        </w:tblCellMar>
        <w:tblLook w:val="01E0"/>
      </w:tblPr>
      <w:tblGrid>
        <w:gridCol w:w="2860"/>
        <w:gridCol w:w="6319"/>
      </w:tblGrid>
      <w:tr w:rsidR="00385938" w:rsidTr="00A77761">
        <w:tc>
          <w:tcPr>
            <w:tcW w:w="2855" w:type="dxa"/>
            <w:vMerge w:val="restart"/>
            <w:shd w:val="clear" w:color="auto" w:fill="CFE7E6"/>
          </w:tcPr>
          <w:p w:rsidR="00385938" w:rsidRPr="00A77761" w:rsidRDefault="00385938" w:rsidP="00247D83">
            <w:pPr>
              <w:pStyle w:val="Heading5"/>
              <w:rPr>
                <w:i w:val="0"/>
              </w:rPr>
            </w:pPr>
            <w:r w:rsidRPr="00A77761">
              <w:rPr>
                <w:i w:val="0"/>
              </w:rPr>
              <w:t>Essential Learnings</w:t>
            </w:r>
          </w:p>
          <w:p w:rsidR="00385938" w:rsidRPr="00A77761" w:rsidRDefault="00385938" w:rsidP="00247D83">
            <w:pPr>
              <w:pStyle w:val="Heading5"/>
              <w:rPr>
                <w:b w:val="0"/>
              </w:rPr>
            </w:pPr>
            <w:r w:rsidRPr="00A77761">
              <w:rPr>
                <w:b w:val="0"/>
              </w:rPr>
              <w:t>K&amp;U</w:t>
            </w:r>
          </w:p>
          <w:p w:rsidR="00385938" w:rsidRDefault="00385938" w:rsidP="00A77761">
            <w:pPr>
              <w:pStyle w:val="Tablesubhead"/>
              <w:spacing w:before="120"/>
            </w:pPr>
            <w:r>
              <w:t>Drama</w:t>
            </w:r>
          </w:p>
          <w:p w:rsidR="00385938" w:rsidRPr="00A77761" w:rsidRDefault="00385938" w:rsidP="00D6123F">
            <w:pPr>
              <w:pStyle w:val="Tabletext"/>
              <w:rPr>
                <w:szCs w:val="18"/>
              </w:rPr>
            </w:pPr>
            <w:r w:rsidRPr="00CB3103">
              <w:t xml:space="preserve">Drama involves manipulating dramatic elements and conventions to express ideas, considering specific audiences and specific purposes, through </w:t>
            </w:r>
            <w:r w:rsidRPr="00D6123F">
              <w:t>dramatic</w:t>
            </w:r>
            <w:r w:rsidRPr="00CB3103">
              <w:t xml:space="preserve"> action based</w:t>
            </w:r>
            <w:r w:rsidRPr="00A77761">
              <w:rPr>
                <w:szCs w:val="18"/>
              </w:rPr>
              <w:t xml:space="preserve"> on real or imagined events.</w:t>
            </w:r>
          </w:p>
          <w:p w:rsidR="00385938" w:rsidRPr="00BD75EB" w:rsidRDefault="00385938" w:rsidP="00D6123F">
            <w:pPr>
              <w:pStyle w:val="Tablebullets"/>
            </w:pPr>
            <w:r w:rsidRPr="001234E1">
              <w:t>Roles, characters and relationships are interpreted to define motivation and purpose, using specific vocal and physical techniques</w:t>
            </w:r>
            <w:r>
              <w:t>.</w:t>
            </w:r>
          </w:p>
        </w:tc>
        <w:tc>
          <w:tcPr>
            <w:tcW w:w="6319" w:type="dxa"/>
            <w:tcBorders>
              <w:bottom w:val="nil"/>
            </w:tcBorders>
          </w:tcPr>
          <w:p w:rsidR="00385938" w:rsidRDefault="00385938" w:rsidP="00247D83">
            <w:pPr>
              <w:pStyle w:val="Tablehead"/>
            </w:pPr>
            <w:r>
              <w:t>Example learning experience</w:t>
            </w:r>
          </w:p>
          <w:p w:rsidR="00385938" w:rsidRPr="00F47533" w:rsidRDefault="00385938" w:rsidP="00247D83">
            <w:pPr>
              <w:pStyle w:val="Tabletext"/>
            </w:pPr>
            <w:r>
              <w:t>Interpret historical performances</w:t>
            </w:r>
            <w:r w:rsidRPr="009B3E5A">
              <w:t xml:space="preserve"> </w:t>
            </w:r>
            <w:r>
              <w:t>of Indigenous Australian texts to deconstruct dramatic elements, cultural bias and stereotypes.</w:t>
            </w:r>
          </w:p>
        </w:tc>
      </w:tr>
      <w:tr w:rsidR="00385938" w:rsidTr="00A77761">
        <w:trPr>
          <w:trHeight w:val="3493"/>
        </w:trPr>
        <w:tc>
          <w:tcPr>
            <w:tcW w:w="2855" w:type="dxa"/>
            <w:vMerge/>
            <w:shd w:val="clear" w:color="auto" w:fill="CFE7E6"/>
          </w:tcPr>
          <w:p w:rsidR="00385938" w:rsidRDefault="00385938" w:rsidP="00247D83">
            <w:pPr>
              <w:pStyle w:val="Tabletext"/>
            </w:pPr>
          </w:p>
        </w:tc>
        <w:tc>
          <w:tcPr>
            <w:tcW w:w="6319" w:type="dxa"/>
            <w:tcBorders>
              <w:top w:val="nil"/>
            </w:tcBorders>
          </w:tcPr>
          <w:p w:rsidR="00385938" w:rsidRDefault="00385938" w:rsidP="00247D83">
            <w:pPr>
              <w:pStyle w:val="Tablehead"/>
            </w:pPr>
            <w:r>
              <w:t>Example online resource</w:t>
            </w:r>
          </w:p>
          <w:p w:rsidR="00385938" w:rsidRPr="001310DC" w:rsidRDefault="00385938" w:rsidP="00D6123F">
            <w:pPr>
              <w:pStyle w:val="Tabletext"/>
            </w:pPr>
            <w:r w:rsidRPr="001310DC">
              <w:t>This site has information on Bangarra Dance Theatre</w:t>
            </w:r>
            <w:r>
              <w:t>,</w:t>
            </w:r>
            <w:r w:rsidRPr="001310DC">
              <w:t xml:space="preserve"> which blends traditional Aboriginal and Torres Strait Islander history and culture with international contemporary </w:t>
            </w:r>
            <w:r>
              <w:t xml:space="preserve">drama and </w:t>
            </w:r>
            <w:r w:rsidRPr="001310DC">
              <w:t xml:space="preserve">dance influences to create an Australian </w:t>
            </w:r>
            <w:r>
              <w:t xml:space="preserve">drama and </w:t>
            </w:r>
            <w:r w:rsidRPr="001310DC">
              <w:t>dance language.</w:t>
            </w:r>
            <w:r>
              <w:t xml:space="preserve"> </w:t>
            </w:r>
            <w:r w:rsidRPr="001310DC">
              <w:t>&lt;www.bangarra.com.au/home.html&gt;</w:t>
            </w:r>
          </w:p>
          <w:p w:rsidR="00385938" w:rsidRPr="009B3E5A" w:rsidRDefault="00385938" w:rsidP="00D6123F">
            <w:pPr>
              <w:pStyle w:val="Tabletext"/>
            </w:pPr>
            <w:r>
              <w:t>D</w:t>
            </w:r>
            <w:r w:rsidRPr="009B3E5A">
              <w:t xml:space="preserve">etails </w:t>
            </w:r>
            <w:r>
              <w:t>of</w:t>
            </w:r>
            <w:r w:rsidRPr="009B3E5A">
              <w:t xml:space="preserve"> Indigenous drama written and directed by Indigenous people</w:t>
            </w:r>
            <w:r>
              <w:t>.</w:t>
            </w:r>
            <w:r w:rsidRPr="009B3E5A">
              <w:t xml:space="preserve"> </w:t>
            </w:r>
            <w:r>
              <w:t xml:space="preserve"> </w:t>
            </w:r>
            <w:r w:rsidRPr="009B3E5A">
              <w:t>&lt;</w:t>
            </w:r>
            <w:r w:rsidRPr="00A77761">
              <w:rPr>
                <w:rFonts w:cs="ZurichBT-BoldCondensed"/>
              </w:rPr>
              <w:t>http://australianscreen.com.au/indigenous/drama/</w:t>
            </w:r>
            <w:r w:rsidRPr="009B3E5A">
              <w:t>&gt;</w:t>
            </w:r>
          </w:p>
          <w:p w:rsidR="00385938" w:rsidRDefault="00385938" w:rsidP="00D6123F">
            <w:pPr>
              <w:pStyle w:val="Tabletext"/>
            </w:pPr>
            <w:r w:rsidRPr="009B3E5A">
              <w:t xml:space="preserve">Drama </w:t>
            </w:r>
            <w:smartTag w:uri="urn:schemas-microsoft-com:office:smarttags" w:element="country-region">
              <w:smartTag w:uri="urn:schemas-microsoft-com:office:smarttags" w:element="place">
                <w:r w:rsidRPr="009B3E5A">
                  <w:t>Australia</w:t>
                </w:r>
              </w:smartTag>
            </w:smartTag>
            <w:r>
              <w:t>’s</w:t>
            </w:r>
            <w:r w:rsidRPr="009B3E5A">
              <w:t xml:space="preserve"> guideli</w:t>
            </w:r>
            <w:r>
              <w:t xml:space="preserve">nes for drama/theatre education. </w:t>
            </w:r>
            <w:r w:rsidRPr="009B3E5A">
              <w:t>&lt;</w:t>
            </w:r>
            <w:r w:rsidRPr="00475185">
              <w:t>http://www.dramaaustralia.org.au/index.php?id=9</w:t>
            </w:r>
            <w:r w:rsidRPr="009B3E5A">
              <w:t>&gt;</w:t>
            </w:r>
            <w:r>
              <w:t xml:space="preserve"> Select </w:t>
            </w:r>
            <w:hyperlink r:id="rId18" w:tgtFrame="_blank" w:history="1">
              <w:r w:rsidRPr="00A77761">
                <w:rPr>
                  <w:rFonts w:cs="ZurichBT-BoldCondensed"/>
                </w:rPr>
                <w:t>Aboriginal and Torres Strait Islander Guidelines for Drama/</w:t>
              </w:r>
              <w:r w:rsidRPr="00A77761">
                <w:rPr>
                  <w:rFonts w:cs="ZurichBT-BoldCondensed"/>
                </w:rPr>
                <w:br/>
                <w:t>Theatre Education (pdf 1.1MB)</w:t>
              </w:r>
            </w:hyperlink>
          </w:p>
        </w:tc>
      </w:tr>
    </w:tbl>
    <w:p w:rsidR="00385938" w:rsidRPr="007D0A2B" w:rsidRDefault="00385938" w:rsidP="007D0A2B">
      <w:pPr>
        <w:rPr>
          <w:lang w:eastAsia="zh-CN"/>
        </w:rPr>
      </w:pPr>
    </w:p>
    <w:p w:rsidR="00385938" w:rsidRPr="002E4C72" w:rsidRDefault="00385938" w:rsidP="006A2AD5">
      <w:pPr>
        <w:pStyle w:val="Heading2"/>
      </w:pPr>
      <w:r>
        <w:t>More information</w:t>
      </w:r>
    </w:p>
    <w:p w:rsidR="00385938" w:rsidRPr="00CF3501" w:rsidRDefault="00385938" w:rsidP="00B101E4">
      <w:r>
        <w:t>If you would like more information, please email IndigenousPortal@qsa.qld.edu.au, or phone 3864 0299. Or visit the QSA website &lt;</w:t>
      </w:r>
      <w:hyperlink r:id="rId19" w:history="1">
        <w:r w:rsidRPr="002F30D1">
          <w:rPr>
            <w:rStyle w:val="Hyperlink"/>
            <w:rFonts w:eastAsia="SimSun"/>
          </w:rPr>
          <w:t>www.qsa.qld.edu.au</w:t>
        </w:r>
      </w:hyperlink>
      <w:r>
        <w:t>&gt; and search for “Indigenous Perspectives”.</w:t>
      </w:r>
    </w:p>
    <w:sectPr w:rsidR="00385938" w:rsidRPr="00CF3501" w:rsidSect="00153226">
      <w:headerReference w:type="even" r:id="rId20"/>
      <w:headerReference w:type="default" r:id="rId21"/>
      <w:footerReference w:type="even" r:id="rId22"/>
      <w:footerReference w:type="default" r:id="rId23"/>
      <w:type w:val="evenPage"/>
      <w:pgSz w:w="11907" w:h="16840" w:code="9"/>
      <w:pgMar w:top="1134" w:right="1418" w:bottom="1196" w:left="1418" w:header="709" w:footer="709" w:gutter="0"/>
      <w:pgNumType w:start="1"/>
      <w:cols w:space="720"/>
      <w:formProt w:val="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938" w:rsidRDefault="00385938">
      <w:r>
        <w:separator/>
      </w:r>
    </w:p>
  </w:endnote>
  <w:endnote w:type="continuationSeparator" w:id="0">
    <w:p w:rsidR="00385938" w:rsidRDefault="003859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ËÎÌå"/>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l‚r ƒSƒVƒbƒN"/>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ZurichBT-BoldCondense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rsidP="009F6B3E">
    <w:pPr>
      <w:pStyle w:val="Footereven"/>
    </w:pPr>
    <w:r w:rsidRPr="001947AE">
      <w:rPr>
        <w:rStyle w:val="Footerbold"/>
      </w:rPr>
      <w:fldChar w:fldCharType="begin"/>
    </w:r>
    <w:r w:rsidRPr="001947AE">
      <w:rPr>
        <w:rStyle w:val="Footerbold"/>
      </w:rPr>
      <w:instrText xml:space="preserve">PAGE  </w:instrText>
    </w:r>
    <w:r w:rsidRPr="001947AE">
      <w:rPr>
        <w:rStyle w:val="Footerbold"/>
      </w:rPr>
      <w:fldChar w:fldCharType="separate"/>
    </w:r>
    <w:r>
      <w:rPr>
        <w:rStyle w:val="Footerbold"/>
        <w:noProof/>
      </w:rPr>
      <w:t>2</w:t>
    </w:r>
    <w:r w:rsidRPr="001947AE">
      <w:rPr>
        <w:rStyle w:val="Footerbold"/>
      </w:rPr>
      <w:fldChar w:fldCharType="end"/>
    </w:r>
    <w:r w:rsidRPr="00AA55F1">
      <w:rPr>
        <w:rFonts w:eastAsia="MS Gothic"/>
      </w:rPr>
      <w:tab/>
      <w:t>|</w:t>
    </w:r>
    <w:r w:rsidRPr="00AA55F1">
      <w:rPr>
        <w:rFonts w:eastAsia="MS Gothic"/>
      </w:rPr>
      <w:tab/>
    </w:r>
    <w:r w:rsidRPr="00C07455">
      <w:rPr>
        <w:rStyle w:val="Footerbold"/>
      </w:rPr>
      <w:t xml:space="preserve">Embedding Aboriginal and </w:t>
    </w:r>
    <w:smartTag w:uri="urn:schemas-microsoft-com:office:smarttags" w:element="place">
      <w:r w:rsidRPr="00C07455">
        <w:rPr>
          <w:rStyle w:val="Footerbold"/>
        </w:rPr>
        <w:t>Torres Strait</w:t>
      </w:r>
    </w:smartTag>
    <w:r w:rsidRPr="00C07455">
      <w:rPr>
        <w:rStyle w:val="Footerbold"/>
      </w:rPr>
      <w:t xml:space="preserve"> Islander Perspectives using the Essential Learnings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rsidP="00F3327C">
    <w:pPr>
      <w:pStyle w:val="Footerodd"/>
    </w:pPr>
    <w:r w:rsidRPr="00AA55F1">
      <w:tab/>
    </w:r>
    <w:smartTag w:uri="urn:schemas-microsoft-com:office:smarttags" w:element="State">
      <w:smartTag w:uri="urn:schemas-microsoft-com:office:smarttags" w:element="place">
        <w:r w:rsidRPr="001947AE">
          <w:rPr>
            <w:rStyle w:val="Footerbold"/>
          </w:rPr>
          <w:t>Queensland</w:t>
        </w:r>
      </w:smartTag>
    </w:smartTag>
    <w:r w:rsidRPr="001947AE">
      <w:rPr>
        <w:rStyle w:val="Footerbold"/>
      </w:rPr>
      <w:t xml:space="preserve"> Studies Authority</w:t>
    </w:r>
    <w:r w:rsidRPr="00AA55F1">
      <w:rPr>
        <w:rFonts w:hint="eastAsia"/>
      </w:rPr>
      <w:t> </w:t>
    </w:r>
    <w:fldSimple w:instr=" DATE  \@ &quot;MMMM yyyy&quot;  \* MERGEFORMAT ">
      <w:r>
        <w:rPr>
          <w:noProof/>
        </w:rPr>
        <w:t>August 2012</w:t>
      </w:r>
    </w:fldSimple>
    <w:r w:rsidRPr="00F3327C">
      <w:tab/>
    </w:r>
    <w:r w:rsidRPr="00AA55F1">
      <w:t>|</w:t>
    </w:r>
    <w:r w:rsidRPr="00AA55F1">
      <w:tab/>
    </w:r>
    <w:r w:rsidRPr="001947AE">
      <w:rPr>
        <w:rStyle w:val="Footerbold"/>
      </w:rPr>
      <w:fldChar w:fldCharType="begin"/>
    </w:r>
    <w:r w:rsidRPr="001947AE">
      <w:rPr>
        <w:rStyle w:val="Footerbold"/>
      </w:rPr>
      <w:instrText xml:space="preserve">PAGE  </w:instrText>
    </w:r>
    <w:r w:rsidRPr="001947AE">
      <w:rPr>
        <w:rStyle w:val="Footerbold"/>
      </w:rPr>
      <w:fldChar w:fldCharType="separate"/>
    </w:r>
    <w:r>
      <w:rPr>
        <w:rStyle w:val="Footerbold"/>
        <w:noProof/>
      </w:rPr>
      <w:t>3</w:t>
    </w:r>
    <w:r w:rsidRPr="001947AE">
      <w:rPr>
        <w:rStyle w:val="Footerbold"/>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rsidP="003636A6">
    <w:pPr>
      <w:ind w:right="-261"/>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6.7pt;height:85.8pt;z-index:-251656192;mso-position-horizontal:left;mso-position-horizontal-relative:page;mso-position-vertical:bottom;mso-position-vertical-relative:page">
          <v:imagedata r:id="rId1" o:title=""/>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rsidP="009F6B3E">
    <w:pPr>
      <w:pStyle w:val="Footereven"/>
    </w:pPr>
    <w:r w:rsidRPr="001947AE">
      <w:rPr>
        <w:rStyle w:val="Footerbold"/>
      </w:rPr>
      <w:fldChar w:fldCharType="begin"/>
    </w:r>
    <w:r w:rsidRPr="001947AE">
      <w:rPr>
        <w:rStyle w:val="Footerbold"/>
      </w:rPr>
      <w:instrText xml:space="preserve">PAGE  </w:instrText>
    </w:r>
    <w:r w:rsidRPr="001947AE">
      <w:rPr>
        <w:rStyle w:val="Footerbold"/>
      </w:rPr>
      <w:fldChar w:fldCharType="separate"/>
    </w:r>
    <w:r>
      <w:rPr>
        <w:rStyle w:val="Footerbold"/>
        <w:noProof/>
      </w:rPr>
      <w:t>14</w:t>
    </w:r>
    <w:r w:rsidRPr="001947AE">
      <w:rPr>
        <w:rStyle w:val="Footerbold"/>
      </w:rPr>
      <w:fldChar w:fldCharType="end"/>
    </w:r>
    <w:r w:rsidRPr="00AA55F1">
      <w:rPr>
        <w:rFonts w:eastAsia="MS Gothic"/>
      </w:rPr>
      <w:tab/>
      <w:t>|</w:t>
    </w:r>
    <w:r w:rsidRPr="00AA55F1">
      <w:rPr>
        <w:rFonts w:eastAsia="MS Gothic"/>
      </w:rPr>
      <w:tab/>
    </w:r>
    <w:r w:rsidRPr="00C07455">
      <w:rPr>
        <w:rStyle w:val="Footerbold"/>
      </w:rPr>
      <w:t xml:space="preserve">Aboriginal and </w:t>
    </w:r>
    <w:smartTag w:uri="urn:schemas-microsoft-com:office:smarttags" w:element="place">
      <w:r w:rsidRPr="00C07455">
        <w:rPr>
          <w:rStyle w:val="Footerbold"/>
        </w:rPr>
        <w:t>Torres Strait</w:t>
      </w:r>
    </w:smartTag>
    <w:r w:rsidRPr="00C07455">
      <w:rPr>
        <w:rStyle w:val="Footerbold"/>
      </w:rPr>
      <w:t xml:space="preserve"> Islander </w:t>
    </w:r>
    <w:r>
      <w:rPr>
        <w:rStyle w:val="Footerbold"/>
      </w:rPr>
      <w:t>p</w:t>
    </w:r>
    <w:r w:rsidRPr="00C07455">
      <w:rPr>
        <w:rStyle w:val="Footerbold"/>
      </w:rPr>
      <w:t xml:space="preserve">erspectives </w:t>
    </w:r>
    <w:r>
      <w:rPr>
        <w:rStyle w:val="Footerbold"/>
      </w:rPr>
      <w:t>resources</w:t>
    </w:r>
    <w:r>
      <w:rPr>
        <w:rStyle w:val="Footerbold"/>
      </w:rPr>
      <w:t> </w:t>
    </w:r>
    <w:r w:rsidRPr="000E0416">
      <w:rPr>
        <w:rStyle w:val="Footerbold"/>
        <w:b w:val="0"/>
      </w:rPr>
      <w:t>Supporting the implementation of Essential Learnings</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rsidP="00F3327C">
    <w:pPr>
      <w:pStyle w:val="Footerodd"/>
    </w:pPr>
    <w:r w:rsidRPr="00AA55F1">
      <w:tab/>
    </w:r>
    <w:smartTag w:uri="urn:schemas-microsoft-com:office:smarttags" w:element="State">
      <w:smartTag w:uri="urn:schemas-microsoft-com:office:smarttags" w:element="place">
        <w:r w:rsidRPr="001947AE">
          <w:rPr>
            <w:rStyle w:val="Footerbold"/>
          </w:rPr>
          <w:t>Queensland</w:t>
        </w:r>
      </w:smartTag>
    </w:smartTag>
    <w:r w:rsidRPr="001947AE">
      <w:rPr>
        <w:rStyle w:val="Footerbold"/>
      </w:rPr>
      <w:t xml:space="preserve"> Studies Authority</w:t>
    </w:r>
    <w:r w:rsidRPr="00AA55F1">
      <w:rPr>
        <w:rFonts w:hint="eastAsia"/>
      </w:rPr>
      <w:t> </w:t>
    </w:r>
    <w:fldSimple w:instr=" DATE  \@ &quot;MMMM yyyy&quot;  \* MERGEFORMAT ">
      <w:r>
        <w:rPr>
          <w:noProof/>
        </w:rPr>
        <w:t>August 2012</w:t>
      </w:r>
    </w:fldSimple>
    <w:r w:rsidRPr="00F3327C">
      <w:tab/>
    </w:r>
    <w:r w:rsidRPr="00AA55F1">
      <w:t>|</w:t>
    </w:r>
    <w:r w:rsidRPr="00AA55F1">
      <w:tab/>
    </w:r>
    <w:r w:rsidRPr="001947AE">
      <w:rPr>
        <w:rStyle w:val="Footerbold"/>
      </w:rPr>
      <w:fldChar w:fldCharType="begin"/>
    </w:r>
    <w:r w:rsidRPr="001947AE">
      <w:rPr>
        <w:rStyle w:val="Footerbold"/>
      </w:rPr>
      <w:instrText xml:space="preserve">PAGE  </w:instrText>
    </w:r>
    <w:r w:rsidRPr="001947AE">
      <w:rPr>
        <w:rStyle w:val="Footerbold"/>
      </w:rPr>
      <w:fldChar w:fldCharType="separate"/>
    </w:r>
    <w:r>
      <w:rPr>
        <w:rStyle w:val="Footerbold"/>
        <w:noProof/>
      </w:rPr>
      <w:t>15</w:t>
    </w:r>
    <w:r w:rsidRPr="001947AE">
      <w:rPr>
        <w:rStyle w:val="Footerbol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938" w:rsidRDefault="00385938">
      <w:r>
        <w:separator/>
      </w:r>
    </w:p>
  </w:footnote>
  <w:footnote w:type="continuationSeparator" w:id="0">
    <w:p w:rsidR="00385938" w:rsidRDefault="003859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38" w:rsidRDefault="003859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0BE2"/>
    <w:multiLevelType w:val="hybridMultilevel"/>
    <w:tmpl w:val="1C7E879A"/>
    <w:lvl w:ilvl="0" w:tplc="5BFC2A16">
      <w:start w:val="1"/>
      <w:numFmt w:val="bullet"/>
      <w:pStyle w:val="TOC2"/>
      <w:lvlText w:val=""/>
      <w:lvlJc w:val="left"/>
      <w:pPr>
        <w:tabs>
          <w:tab w:val="num" w:pos="284"/>
        </w:tabs>
        <w:ind w:left="567" w:hanging="283"/>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26D10B4"/>
    <w:multiLevelType w:val="singleLevel"/>
    <w:tmpl w:val="C57A69A2"/>
    <w:lvl w:ilvl="0">
      <w:start w:val="1"/>
      <w:numFmt w:val="bullet"/>
      <w:lvlText w:val=""/>
      <w:lvlJc w:val="left"/>
      <w:pPr>
        <w:tabs>
          <w:tab w:val="num" w:pos="284"/>
        </w:tabs>
        <w:ind w:left="284" w:hanging="284"/>
      </w:pPr>
      <w:rPr>
        <w:rFonts w:ascii="Symbol" w:hAnsi="Symbol" w:hint="default"/>
        <w:color w:val="00928F"/>
      </w:rPr>
    </w:lvl>
  </w:abstractNum>
  <w:abstractNum w:abstractNumId="2">
    <w:nsid w:val="1AF616CB"/>
    <w:multiLevelType w:val="multilevel"/>
    <w:tmpl w:val="200AA3F2"/>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29A96F13"/>
    <w:multiLevelType w:val="multilevel"/>
    <w:tmpl w:val="53543880"/>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2611"/>
        </w:tabs>
        <w:ind w:left="2611" w:hanging="851"/>
      </w:pPr>
      <w:rPr>
        <w:rFonts w:ascii="Arial" w:hAnsi="Arial" w:cs="Times New Roman" w:hint="default"/>
        <w:b/>
        <w:bCs w:val="0"/>
        <w:i/>
        <w:iCs w:val="0"/>
        <w:caps w:val="0"/>
        <w:smallCaps w:val="0"/>
        <w:strike w:val="0"/>
        <w:dstrike w:val="0"/>
        <w:outline w:val="0"/>
        <w:shadow w:val="0"/>
        <w:emboss w:val="0"/>
        <w:imprint w:val="0"/>
        <w:vanish w:val="0"/>
        <w:color w:val="00928F"/>
        <w:spacing w:val="0"/>
        <w:w w:val="100"/>
        <w:kern w:val="0"/>
        <w:position w:val="0"/>
        <w:sz w:val="21"/>
        <w:szCs w:val="20"/>
        <w:u w:val="none" w:color="000000"/>
        <w:vertAlign w:val="baseline"/>
      </w:rPr>
    </w:lvl>
    <w:lvl w:ilvl="3">
      <w:start w:val="1"/>
      <w:numFmt w:val="none"/>
      <w:suff w:val="nothing"/>
      <w:lvlText w:val=""/>
      <w:lvlJc w:val="left"/>
      <w:pPr>
        <w:ind w:left="-1189" w:hanging="380"/>
      </w:pPr>
      <w:rPr>
        <w:rFonts w:cs="Times New Roman" w:hint="default"/>
      </w:rPr>
    </w:lvl>
    <w:lvl w:ilvl="4">
      <w:start w:val="1"/>
      <w:numFmt w:val="none"/>
      <w:suff w:val="nothing"/>
      <w:lvlText w:val=""/>
      <w:lvlJc w:val="left"/>
      <w:pPr>
        <w:ind w:left="-1569"/>
      </w:pPr>
      <w:rPr>
        <w:rFonts w:cs="Times New Roman" w:hint="default"/>
      </w:rPr>
    </w:lvl>
    <w:lvl w:ilvl="5">
      <w:start w:val="1"/>
      <w:numFmt w:val="decimal"/>
      <w:lvlText w:val="%1.%2.%3.%4.%5.%6."/>
      <w:lvlJc w:val="left"/>
      <w:pPr>
        <w:tabs>
          <w:tab w:val="num" w:pos="3471"/>
        </w:tabs>
        <w:ind w:left="1167" w:hanging="936"/>
      </w:pPr>
      <w:rPr>
        <w:rFonts w:cs="Times New Roman" w:hint="default"/>
      </w:rPr>
    </w:lvl>
    <w:lvl w:ilvl="6">
      <w:start w:val="1"/>
      <w:numFmt w:val="decimal"/>
      <w:lvlText w:val="%1.%2.%3.%4.%5.%6.%7."/>
      <w:lvlJc w:val="left"/>
      <w:pPr>
        <w:tabs>
          <w:tab w:val="num" w:pos="4191"/>
        </w:tabs>
        <w:ind w:left="1671" w:hanging="1080"/>
      </w:pPr>
      <w:rPr>
        <w:rFonts w:cs="Times New Roman" w:hint="default"/>
      </w:rPr>
    </w:lvl>
    <w:lvl w:ilvl="7">
      <w:start w:val="1"/>
      <w:numFmt w:val="decimal"/>
      <w:lvlText w:val="%1.%2.%3.%4.%5.%6.%7.%8."/>
      <w:lvlJc w:val="left"/>
      <w:pPr>
        <w:tabs>
          <w:tab w:val="num" w:pos="5271"/>
        </w:tabs>
        <w:ind w:left="2175" w:hanging="1224"/>
      </w:pPr>
      <w:rPr>
        <w:rFonts w:cs="Times New Roman" w:hint="default"/>
      </w:rPr>
    </w:lvl>
    <w:lvl w:ilvl="8">
      <w:start w:val="1"/>
      <w:numFmt w:val="decimal"/>
      <w:lvlText w:val="%1.%2.%3.%4.%5.%6.%7.%8.%9."/>
      <w:lvlJc w:val="left"/>
      <w:pPr>
        <w:tabs>
          <w:tab w:val="num" w:pos="5991"/>
        </w:tabs>
        <w:ind w:left="2751" w:hanging="1440"/>
      </w:pPr>
      <w:rPr>
        <w:rFonts w:cs="Times New Roman" w:hint="default"/>
      </w:rPr>
    </w:lvl>
  </w:abstractNum>
  <w:abstractNum w:abstractNumId="4">
    <w:nsid w:val="2F1046B8"/>
    <w:multiLevelType w:val="singleLevel"/>
    <w:tmpl w:val="2C7E5C60"/>
    <w:lvl w:ilvl="0">
      <w:start w:val="1"/>
      <w:numFmt w:val="bullet"/>
      <w:pStyle w:val="CommentSubject"/>
      <w:lvlText w:val="▪"/>
      <w:lvlJc w:val="left"/>
      <w:pPr>
        <w:tabs>
          <w:tab w:val="num" w:pos="284"/>
        </w:tabs>
        <w:ind w:left="851" w:hanging="284"/>
      </w:pPr>
      <w:rPr>
        <w:rFonts w:ascii="Arial" w:hAnsi="Arial" w:hint="default"/>
      </w:rPr>
    </w:lvl>
  </w:abstractNum>
  <w:abstractNum w:abstractNumId="5">
    <w:nsid w:val="452C74BD"/>
    <w:multiLevelType w:val="multilevel"/>
    <w:tmpl w:val="E012D43E"/>
    <w:lvl w:ilvl="0">
      <w:start w:val="1"/>
      <w:numFmt w:val="bullet"/>
      <w:lvlText w:val=""/>
      <w:lvlJc w:val="left"/>
      <w:pPr>
        <w:tabs>
          <w:tab w:val="num" w:pos="284"/>
        </w:tabs>
        <w:ind w:left="567" w:hanging="283"/>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52026A7B"/>
    <w:multiLevelType w:val="multilevel"/>
    <w:tmpl w:val="9530DE7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520557BA"/>
    <w:multiLevelType w:val="hybridMultilevel"/>
    <w:tmpl w:val="899EFB2A"/>
    <w:lvl w:ilvl="0" w:tplc="75F6DC82">
      <w:start w:val="1"/>
      <w:numFmt w:val="decimal"/>
      <w:pStyle w:val="smallspace"/>
      <w:lvlText w:val="%1."/>
      <w:lvlJc w:val="left"/>
      <w:pPr>
        <w:tabs>
          <w:tab w:val="num" w:pos="397"/>
        </w:tabs>
        <w:ind w:left="397" w:hanging="397"/>
      </w:pPr>
      <w:rPr>
        <w:rFonts w:cs="Times New Roman" w:hint="default"/>
      </w:rPr>
    </w:lvl>
    <w:lvl w:ilvl="1" w:tplc="C1D0F27E">
      <w:start w:val="1"/>
      <w:numFmt w:val="lowerLetter"/>
      <w:pStyle w:val="Reference"/>
      <w:lvlText w:val="%2."/>
      <w:lvlJc w:val="left"/>
      <w:pPr>
        <w:tabs>
          <w:tab w:val="num" w:pos="1080"/>
        </w:tabs>
        <w:ind w:left="1080" w:hanging="360"/>
      </w:pPr>
      <w:rPr>
        <w:rFonts w:cs="Times New Roman"/>
      </w:rPr>
    </w:lvl>
    <w:lvl w:ilvl="2" w:tplc="3D204C76">
      <w:start w:val="1"/>
      <w:numFmt w:val="lowerRoman"/>
      <w:pStyle w:val="smallspace"/>
      <w:lvlText w:val="%3."/>
      <w:lvlJc w:val="left"/>
      <w:pPr>
        <w:tabs>
          <w:tab w:val="num" w:pos="1800"/>
        </w:tabs>
        <w:ind w:left="1800" w:hanging="180"/>
      </w:pPr>
      <w:rPr>
        <w:rFonts w:cs="Times New Roman" w:hint="default"/>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
    <w:nsid w:val="54435ECE"/>
    <w:multiLevelType w:val="hybridMultilevel"/>
    <w:tmpl w:val="8F16AC0E"/>
    <w:lvl w:ilvl="0" w:tplc="6E24DBC6">
      <w:start w:val="1"/>
      <w:numFmt w:val="bullet"/>
      <w:pStyle w:val="CommentText"/>
      <w:lvlText w:val=""/>
      <w:lvlJc w:val="left"/>
      <w:pPr>
        <w:tabs>
          <w:tab w:val="num" w:pos="284"/>
        </w:tabs>
        <w:ind w:left="567" w:hanging="283"/>
      </w:pPr>
      <w:rPr>
        <w:rFonts w:ascii="Symbol" w:hAnsi="Symbol" w:hint="default"/>
        <w:sz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04F0DBA"/>
    <w:multiLevelType w:val="singleLevel"/>
    <w:tmpl w:val="1324BBDA"/>
    <w:lvl w:ilvl="0">
      <w:start w:val="1"/>
      <w:numFmt w:val="bullet"/>
      <w:pStyle w:val="TOC3"/>
      <w:lvlText w:val="▪"/>
      <w:lvlJc w:val="left"/>
      <w:pPr>
        <w:tabs>
          <w:tab w:val="num" w:pos="851"/>
        </w:tabs>
        <w:ind w:left="851" w:hanging="284"/>
      </w:pPr>
      <w:rPr>
        <w:rFonts w:ascii="Arial" w:hAnsi="Arial" w:hint="default"/>
      </w:rPr>
    </w:lvl>
  </w:abstractNum>
  <w:abstractNum w:abstractNumId="10">
    <w:nsid w:val="6F142B74"/>
    <w:multiLevelType w:val="hybridMultilevel"/>
    <w:tmpl w:val="6FEC0D26"/>
    <w:lvl w:ilvl="0" w:tplc="AF42173E">
      <w:start w:val="1"/>
      <w:numFmt w:val="bullet"/>
      <w:lvlText w:val=""/>
      <w:lvlJc w:val="left"/>
      <w:pPr>
        <w:tabs>
          <w:tab w:val="num" w:pos="532"/>
        </w:tabs>
        <w:ind w:left="787" w:hanging="255"/>
      </w:pPr>
      <w:rPr>
        <w:rFonts w:ascii="Wingdings" w:hAnsi="Wingdings" w:hint="default"/>
        <w:b w:val="0"/>
        <w:i w:val="0"/>
        <w:sz w:val="24"/>
        <w:u w:val="none"/>
      </w:rPr>
    </w:lvl>
    <w:lvl w:ilvl="1" w:tplc="0C090003" w:tentative="1">
      <w:start w:val="1"/>
      <w:numFmt w:val="bullet"/>
      <w:lvlText w:val="o"/>
      <w:lvlJc w:val="left"/>
      <w:pPr>
        <w:tabs>
          <w:tab w:val="num" w:pos="2007"/>
        </w:tabs>
        <w:ind w:left="2007" w:hanging="360"/>
      </w:pPr>
      <w:rPr>
        <w:rFonts w:ascii="Courier New" w:hAnsi="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1">
    <w:nsid w:val="770418D0"/>
    <w:multiLevelType w:val="singleLevel"/>
    <w:tmpl w:val="9CAAA146"/>
    <w:lvl w:ilvl="0">
      <w:start w:val="1"/>
      <w:numFmt w:val="bullet"/>
      <w:pStyle w:val="Tablebullets"/>
      <w:lvlText w:val=""/>
      <w:lvlJc w:val="left"/>
      <w:pPr>
        <w:tabs>
          <w:tab w:val="num" w:pos="284"/>
        </w:tabs>
        <w:ind w:left="284" w:hanging="284"/>
      </w:pPr>
      <w:rPr>
        <w:rFonts w:ascii="Symbol" w:hAnsi="Symbol" w:hint="default"/>
        <w:color w:val="00928F"/>
      </w:rPr>
    </w:lvl>
  </w:abstractNum>
  <w:num w:numId="1">
    <w:abstractNumId w:val="1"/>
  </w:num>
  <w:num w:numId="2">
    <w:abstractNumId w:val="1"/>
  </w:num>
  <w:num w:numId="3">
    <w:abstractNumId w:val="8"/>
  </w:num>
  <w:num w:numId="4">
    <w:abstractNumId w:val="4"/>
  </w:num>
  <w:num w:numId="5">
    <w:abstractNumId w:val="3"/>
  </w:num>
  <w:num w:numId="6">
    <w:abstractNumId w:val="7"/>
  </w:num>
  <w:num w:numId="7">
    <w:abstractNumId w:val="11"/>
  </w:num>
  <w:num w:numId="8">
    <w:abstractNumId w:val="0"/>
  </w:num>
  <w:num w:numId="9">
    <w:abstractNumId w:val="9"/>
  </w:num>
  <w:num w:numId="10">
    <w:abstractNumId w:val="5"/>
  </w:num>
  <w:num w:numId="11">
    <w:abstractNumId w:val="10"/>
  </w:num>
  <w:num w:numId="12">
    <w:abstractNumId w:val="6"/>
  </w:num>
  <w:num w:numId="13">
    <w:abstractNumId w:val="1"/>
  </w:num>
  <w:num w:numId="14">
    <w:abstractNumId w:val="8"/>
  </w:num>
  <w:num w:numId="15">
    <w:abstractNumId w:val="4"/>
  </w:num>
  <w:num w:numId="16">
    <w:abstractNumId w:val="3"/>
  </w:num>
  <w:num w:numId="17">
    <w:abstractNumId w:val="3"/>
  </w:num>
  <w:num w:numId="18">
    <w:abstractNumId w:val="3"/>
  </w:num>
  <w:num w:numId="19">
    <w:abstractNumId w:val="3"/>
  </w:num>
  <w:num w:numId="20">
    <w:abstractNumId w:val="3"/>
  </w:num>
  <w:num w:numId="21">
    <w:abstractNumId w:val="7"/>
  </w:num>
  <w:num w:numId="22">
    <w:abstractNumId w:val="7"/>
  </w:num>
  <w:num w:numId="23">
    <w:abstractNumId w:val="7"/>
  </w:num>
  <w:num w:numId="24">
    <w:abstractNumId w:val="11"/>
  </w:num>
  <w:num w:numId="25">
    <w:abstractNumId w:val="0"/>
  </w:num>
  <w:num w:numId="26">
    <w:abstractNumId w:val="9"/>
  </w:num>
  <w:num w:numId="27">
    <w:abstractNumId w:val="2"/>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stylePaneFormatFilter w:val="3001"/>
  <w:doNotTrackMoves/>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5D5"/>
    <w:rsid w:val="00001DE7"/>
    <w:rsid w:val="000214D4"/>
    <w:rsid w:val="00025D91"/>
    <w:rsid w:val="00032413"/>
    <w:rsid w:val="00033DBD"/>
    <w:rsid w:val="00035203"/>
    <w:rsid w:val="00035DA9"/>
    <w:rsid w:val="00042417"/>
    <w:rsid w:val="00042CCA"/>
    <w:rsid w:val="00043015"/>
    <w:rsid w:val="000459DE"/>
    <w:rsid w:val="00046924"/>
    <w:rsid w:val="0006205A"/>
    <w:rsid w:val="000658BE"/>
    <w:rsid w:val="00067264"/>
    <w:rsid w:val="00073777"/>
    <w:rsid w:val="00073FA4"/>
    <w:rsid w:val="0007560B"/>
    <w:rsid w:val="0008223F"/>
    <w:rsid w:val="00083F6D"/>
    <w:rsid w:val="000869F0"/>
    <w:rsid w:val="00095CC0"/>
    <w:rsid w:val="00096E82"/>
    <w:rsid w:val="000A0941"/>
    <w:rsid w:val="000A1078"/>
    <w:rsid w:val="000A3C9C"/>
    <w:rsid w:val="000A6B3B"/>
    <w:rsid w:val="000B04DE"/>
    <w:rsid w:val="000B2F97"/>
    <w:rsid w:val="000C2F22"/>
    <w:rsid w:val="000C3B2F"/>
    <w:rsid w:val="000C7031"/>
    <w:rsid w:val="000C76A5"/>
    <w:rsid w:val="000C7E57"/>
    <w:rsid w:val="000D2D55"/>
    <w:rsid w:val="000D4545"/>
    <w:rsid w:val="000E0416"/>
    <w:rsid w:val="000E1FFE"/>
    <w:rsid w:val="000E2111"/>
    <w:rsid w:val="000E3F33"/>
    <w:rsid w:val="000E49E2"/>
    <w:rsid w:val="000F1EC4"/>
    <w:rsid w:val="000F76EF"/>
    <w:rsid w:val="001029DB"/>
    <w:rsid w:val="001046BD"/>
    <w:rsid w:val="001104A5"/>
    <w:rsid w:val="00110836"/>
    <w:rsid w:val="0011375A"/>
    <w:rsid w:val="001228B7"/>
    <w:rsid w:val="001234E1"/>
    <w:rsid w:val="00124A32"/>
    <w:rsid w:val="00130772"/>
    <w:rsid w:val="00131050"/>
    <w:rsid w:val="001310DC"/>
    <w:rsid w:val="00133EAC"/>
    <w:rsid w:val="00135C0D"/>
    <w:rsid w:val="00140672"/>
    <w:rsid w:val="001411C8"/>
    <w:rsid w:val="00142CAE"/>
    <w:rsid w:val="001455E7"/>
    <w:rsid w:val="00145904"/>
    <w:rsid w:val="00147A04"/>
    <w:rsid w:val="00153226"/>
    <w:rsid w:val="0015354A"/>
    <w:rsid w:val="001551A7"/>
    <w:rsid w:val="001612BE"/>
    <w:rsid w:val="00162CAC"/>
    <w:rsid w:val="001703E9"/>
    <w:rsid w:val="001739A8"/>
    <w:rsid w:val="00177A03"/>
    <w:rsid w:val="00182AD5"/>
    <w:rsid w:val="001947AE"/>
    <w:rsid w:val="001A51A3"/>
    <w:rsid w:val="001A7D7B"/>
    <w:rsid w:val="001B6CE2"/>
    <w:rsid w:val="001B6ECA"/>
    <w:rsid w:val="001B7150"/>
    <w:rsid w:val="001C3D6D"/>
    <w:rsid w:val="001C6D32"/>
    <w:rsid w:val="001D6C85"/>
    <w:rsid w:val="001E1961"/>
    <w:rsid w:val="001F1CE1"/>
    <w:rsid w:val="001F2178"/>
    <w:rsid w:val="00200478"/>
    <w:rsid w:val="002008B6"/>
    <w:rsid w:val="0020301A"/>
    <w:rsid w:val="00205D97"/>
    <w:rsid w:val="0020781D"/>
    <w:rsid w:val="00207832"/>
    <w:rsid w:val="00210577"/>
    <w:rsid w:val="002141CE"/>
    <w:rsid w:val="00215688"/>
    <w:rsid w:val="00221C9C"/>
    <w:rsid w:val="00227B1B"/>
    <w:rsid w:val="00233BB5"/>
    <w:rsid w:val="0023657D"/>
    <w:rsid w:val="00247D83"/>
    <w:rsid w:val="0026217F"/>
    <w:rsid w:val="00267CD1"/>
    <w:rsid w:val="00274EBE"/>
    <w:rsid w:val="00281BD4"/>
    <w:rsid w:val="00286A7F"/>
    <w:rsid w:val="00292FF4"/>
    <w:rsid w:val="002B1E29"/>
    <w:rsid w:val="002B66CD"/>
    <w:rsid w:val="002B760E"/>
    <w:rsid w:val="002C1F67"/>
    <w:rsid w:val="002C3949"/>
    <w:rsid w:val="002C7394"/>
    <w:rsid w:val="002D290F"/>
    <w:rsid w:val="002D7859"/>
    <w:rsid w:val="002E4C72"/>
    <w:rsid w:val="002E4DE0"/>
    <w:rsid w:val="002E50C6"/>
    <w:rsid w:val="002F0FF5"/>
    <w:rsid w:val="002F25CE"/>
    <w:rsid w:val="002F2D21"/>
    <w:rsid w:val="002F30D1"/>
    <w:rsid w:val="002F33A4"/>
    <w:rsid w:val="002F4446"/>
    <w:rsid w:val="00302EB0"/>
    <w:rsid w:val="003044FC"/>
    <w:rsid w:val="00322907"/>
    <w:rsid w:val="00323C12"/>
    <w:rsid w:val="00330CF7"/>
    <w:rsid w:val="003406AC"/>
    <w:rsid w:val="00346E9C"/>
    <w:rsid w:val="003547DB"/>
    <w:rsid w:val="0036333C"/>
    <w:rsid w:val="003636A6"/>
    <w:rsid w:val="00363B38"/>
    <w:rsid w:val="00365BA7"/>
    <w:rsid w:val="003664A3"/>
    <w:rsid w:val="00372E92"/>
    <w:rsid w:val="00374483"/>
    <w:rsid w:val="00385938"/>
    <w:rsid w:val="00393E8B"/>
    <w:rsid w:val="00396C14"/>
    <w:rsid w:val="003B07B0"/>
    <w:rsid w:val="003B0B84"/>
    <w:rsid w:val="003B1449"/>
    <w:rsid w:val="003C1291"/>
    <w:rsid w:val="003C45D5"/>
    <w:rsid w:val="003D7CEA"/>
    <w:rsid w:val="003E0E83"/>
    <w:rsid w:val="003E5A06"/>
    <w:rsid w:val="003E62B0"/>
    <w:rsid w:val="003F14CA"/>
    <w:rsid w:val="003F1A88"/>
    <w:rsid w:val="003F1B1C"/>
    <w:rsid w:val="004005C2"/>
    <w:rsid w:val="00407EA6"/>
    <w:rsid w:val="0041085C"/>
    <w:rsid w:val="00415B31"/>
    <w:rsid w:val="004167A6"/>
    <w:rsid w:val="00417E9D"/>
    <w:rsid w:val="00423A60"/>
    <w:rsid w:val="00424DC2"/>
    <w:rsid w:val="0044213A"/>
    <w:rsid w:val="0044548F"/>
    <w:rsid w:val="004456BE"/>
    <w:rsid w:val="00455603"/>
    <w:rsid w:val="00456DE6"/>
    <w:rsid w:val="00460455"/>
    <w:rsid w:val="00462A21"/>
    <w:rsid w:val="00470904"/>
    <w:rsid w:val="00471358"/>
    <w:rsid w:val="00472DDE"/>
    <w:rsid w:val="004730FF"/>
    <w:rsid w:val="00474CDB"/>
    <w:rsid w:val="00475185"/>
    <w:rsid w:val="00475EF5"/>
    <w:rsid w:val="00483F3B"/>
    <w:rsid w:val="00487176"/>
    <w:rsid w:val="00492CE0"/>
    <w:rsid w:val="004A2506"/>
    <w:rsid w:val="004A3149"/>
    <w:rsid w:val="004A60BB"/>
    <w:rsid w:val="004A63FF"/>
    <w:rsid w:val="004A6B37"/>
    <w:rsid w:val="004C146C"/>
    <w:rsid w:val="004C3954"/>
    <w:rsid w:val="004C43C1"/>
    <w:rsid w:val="004C7384"/>
    <w:rsid w:val="004D04F0"/>
    <w:rsid w:val="004D19DD"/>
    <w:rsid w:val="004E5C44"/>
    <w:rsid w:val="004F36D4"/>
    <w:rsid w:val="004F3B8B"/>
    <w:rsid w:val="004F463C"/>
    <w:rsid w:val="004F5CA5"/>
    <w:rsid w:val="004F6801"/>
    <w:rsid w:val="004F6974"/>
    <w:rsid w:val="00503AD5"/>
    <w:rsid w:val="005052ED"/>
    <w:rsid w:val="005172C8"/>
    <w:rsid w:val="0052010F"/>
    <w:rsid w:val="0052313B"/>
    <w:rsid w:val="00535D3B"/>
    <w:rsid w:val="00536DC1"/>
    <w:rsid w:val="00537D1B"/>
    <w:rsid w:val="0054202A"/>
    <w:rsid w:val="0055092E"/>
    <w:rsid w:val="005632AE"/>
    <w:rsid w:val="005678C2"/>
    <w:rsid w:val="0057464D"/>
    <w:rsid w:val="00576206"/>
    <w:rsid w:val="005861C0"/>
    <w:rsid w:val="005A29D0"/>
    <w:rsid w:val="005A4B84"/>
    <w:rsid w:val="005A6DDB"/>
    <w:rsid w:val="005B0FC6"/>
    <w:rsid w:val="005C0F27"/>
    <w:rsid w:val="005C5B93"/>
    <w:rsid w:val="005C68F1"/>
    <w:rsid w:val="005D29D4"/>
    <w:rsid w:val="005D7B91"/>
    <w:rsid w:val="005E1659"/>
    <w:rsid w:val="005E1AD6"/>
    <w:rsid w:val="005E4253"/>
    <w:rsid w:val="005E530A"/>
    <w:rsid w:val="005E6236"/>
    <w:rsid w:val="005E70B4"/>
    <w:rsid w:val="005F1C74"/>
    <w:rsid w:val="005F7BF6"/>
    <w:rsid w:val="00603942"/>
    <w:rsid w:val="00622EEE"/>
    <w:rsid w:val="0063004D"/>
    <w:rsid w:val="00633D03"/>
    <w:rsid w:val="00641910"/>
    <w:rsid w:val="00643FEC"/>
    <w:rsid w:val="00644A8A"/>
    <w:rsid w:val="00644EF5"/>
    <w:rsid w:val="00660414"/>
    <w:rsid w:val="00664A48"/>
    <w:rsid w:val="00677F9B"/>
    <w:rsid w:val="00685F9D"/>
    <w:rsid w:val="006867C5"/>
    <w:rsid w:val="00686DF2"/>
    <w:rsid w:val="00687891"/>
    <w:rsid w:val="00687F39"/>
    <w:rsid w:val="00695064"/>
    <w:rsid w:val="00696083"/>
    <w:rsid w:val="006A03B7"/>
    <w:rsid w:val="006A135D"/>
    <w:rsid w:val="006A2AD5"/>
    <w:rsid w:val="006A34C0"/>
    <w:rsid w:val="006A452D"/>
    <w:rsid w:val="006A5222"/>
    <w:rsid w:val="006B22CB"/>
    <w:rsid w:val="006B5671"/>
    <w:rsid w:val="006B57D6"/>
    <w:rsid w:val="006B6B74"/>
    <w:rsid w:val="006B708E"/>
    <w:rsid w:val="006C5778"/>
    <w:rsid w:val="006C7435"/>
    <w:rsid w:val="006C7B26"/>
    <w:rsid w:val="006D7E6A"/>
    <w:rsid w:val="006E229B"/>
    <w:rsid w:val="006F10B6"/>
    <w:rsid w:val="006F6BFB"/>
    <w:rsid w:val="00707D7E"/>
    <w:rsid w:val="00711051"/>
    <w:rsid w:val="00715A89"/>
    <w:rsid w:val="007211E7"/>
    <w:rsid w:val="00722885"/>
    <w:rsid w:val="00723678"/>
    <w:rsid w:val="007254CC"/>
    <w:rsid w:val="00726039"/>
    <w:rsid w:val="007322C6"/>
    <w:rsid w:val="00737226"/>
    <w:rsid w:val="00737522"/>
    <w:rsid w:val="00746181"/>
    <w:rsid w:val="00746514"/>
    <w:rsid w:val="00757365"/>
    <w:rsid w:val="00762B38"/>
    <w:rsid w:val="00763835"/>
    <w:rsid w:val="00766B6D"/>
    <w:rsid w:val="007727C5"/>
    <w:rsid w:val="00776039"/>
    <w:rsid w:val="00783EF7"/>
    <w:rsid w:val="00790E2B"/>
    <w:rsid w:val="00790F88"/>
    <w:rsid w:val="00791206"/>
    <w:rsid w:val="00791391"/>
    <w:rsid w:val="00791E9D"/>
    <w:rsid w:val="00795430"/>
    <w:rsid w:val="0079648E"/>
    <w:rsid w:val="007A1E4D"/>
    <w:rsid w:val="007A570B"/>
    <w:rsid w:val="007B1E7A"/>
    <w:rsid w:val="007B49B7"/>
    <w:rsid w:val="007D0A2B"/>
    <w:rsid w:val="007E14E8"/>
    <w:rsid w:val="007F1ED9"/>
    <w:rsid w:val="00806BA2"/>
    <w:rsid w:val="008108D8"/>
    <w:rsid w:val="00825079"/>
    <w:rsid w:val="00833154"/>
    <w:rsid w:val="008331B9"/>
    <w:rsid w:val="008406A0"/>
    <w:rsid w:val="00842772"/>
    <w:rsid w:val="00842D41"/>
    <w:rsid w:val="008476A0"/>
    <w:rsid w:val="00861C17"/>
    <w:rsid w:val="008721B3"/>
    <w:rsid w:val="00881EFD"/>
    <w:rsid w:val="0088630F"/>
    <w:rsid w:val="0089026E"/>
    <w:rsid w:val="008916D2"/>
    <w:rsid w:val="0089298B"/>
    <w:rsid w:val="00893B6D"/>
    <w:rsid w:val="008A12B0"/>
    <w:rsid w:val="008A1957"/>
    <w:rsid w:val="008A31C9"/>
    <w:rsid w:val="008A35EA"/>
    <w:rsid w:val="008B094A"/>
    <w:rsid w:val="008C4F74"/>
    <w:rsid w:val="008C78DF"/>
    <w:rsid w:val="008D524B"/>
    <w:rsid w:val="008D55A1"/>
    <w:rsid w:val="008D740A"/>
    <w:rsid w:val="008E05BD"/>
    <w:rsid w:val="008E1D6A"/>
    <w:rsid w:val="008F2C5C"/>
    <w:rsid w:val="00905E95"/>
    <w:rsid w:val="009073BA"/>
    <w:rsid w:val="0091211E"/>
    <w:rsid w:val="009124DB"/>
    <w:rsid w:val="00912EE6"/>
    <w:rsid w:val="0093248B"/>
    <w:rsid w:val="00933AC0"/>
    <w:rsid w:val="009361B6"/>
    <w:rsid w:val="0094644D"/>
    <w:rsid w:val="009537C2"/>
    <w:rsid w:val="00954490"/>
    <w:rsid w:val="00954542"/>
    <w:rsid w:val="00962F1D"/>
    <w:rsid w:val="009719F9"/>
    <w:rsid w:val="00974C38"/>
    <w:rsid w:val="00980DE3"/>
    <w:rsid w:val="00984C18"/>
    <w:rsid w:val="009915CF"/>
    <w:rsid w:val="00993422"/>
    <w:rsid w:val="0099576A"/>
    <w:rsid w:val="0099737F"/>
    <w:rsid w:val="00997F6F"/>
    <w:rsid w:val="009A2E8A"/>
    <w:rsid w:val="009A47A3"/>
    <w:rsid w:val="009B25E8"/>
    <w:rsid w:val="009B3E5A"/>
    <w:rsid w:val="009C1ADF"/>
    <w:rsid w:val="009C39B5"/>
    <w:rsid w:val="009E5523"/>
    <w:rsid w:val="009F6B3E"/>
    <w:rsid w:val="00A002C7"/>
    <w:rsid w:val="00A1382A"/>
    <w:rsid w:val="00A1505C"/>
    <w:rsid w:val="00A17CED"/>
    <w:rsid w:val="00A20D15"/>
    <w:rsid w:val="00A21585"/>
    <w:rsid w:val="00A224CD"/>
    <w:rsid w:val="00A23112"/>
    <w:rsid w:val="00A23656"/>
    <w:rsid w:val="00A25984"/>
    <w:rsid w:val="00A3109F"/>
    <w:rsid w:val="00A3143A"/>
    <w:rsid w:val="00A3396F"/>
    <w:rsid w:val="00A34128"/>
    <w:rsid w:val="00A356A8"/>
    <w:rsid w:val="00A429B8"/>
    <w:rsid w:val="00A47A65"/>
    <w:rsid w:val="00A508A9"/>
    <w:rsid w:val="00A54240"/>
    <w:rsid w:val="00A5506A"/>
    <w:rsid w:val="00A552F0"/>
    <w:rsid w:val="00A55FB3"/>
    <w:rsid w:val="00A57ED4"/>
    <w:rsid w:val="00A60998"/>
    <w:rsid w:val="00A63230"/>
    <w:rsid w:val="00A72C38"/>
    <w:rsid w:val="00A77761"/>
    <w:rsid w:val="00A84EFE"/>
    <w:rsid w:val="00A93A2E"/>
    <w:rsid w:val="00AA0186"/>
    <w:rsid w:val="00AA4A12"/>
    <w:rsid w:val="00AA55F1"/>
    <w:rsid w:val="00AB7E76"/>
    <w:rsid w:val="00AD39F1"/>
    <w:rsid w:val="00AD6F33"/>
    <w:rsid w:val="00AE1C3E"/>
    <w:rsid w:val="00AE7F34"/>
    <w:rsid w:val="00AF5074"/>
    <w:rsid w:val="00AF543B"/>
    <w:rsid w:val="00B01BF5"/>
    <w:rsid w:val="00B02A7A"/>
    <w:rsid w:val="00B04CEE"/>
    <w:rsid w:val="00B05173"/>
    <w:rsid w:val="00B101E4"/>
    <w:rsid w:val="00B13144"/>
    <w:rsid w:val="00B2485B"/>
    <w:rsid w:val="00B2785B"/>
    <w:rsid w:val="00B34144"/>
    <w:rsid w:val="00B36979"/>
    <w:rsid w:val="00B40C61"/>
    <w:rsid w:val="00B4415B"/>
    <w:rsid w:val="00B4591B"/>
    <w:rsid w:val="00B5037A"/>
    <w:rsid w:val="00B504EA"/>
    <w:rsid w:val="00B51724"/>
    <w:rsid w:val="00B52D12"/>
    <w:rsid w:val="00B57D25"/>
    <w:rsid w:val="00B6055F"/>
    <w:rsid w:val="00B62E37"/>
    <w:rsid w:val="00B84A97"/>
    <w:rsid w:val="00B903A8"/>
    <w:rsid w:val="00B90C7F"/>
    <w:rsid w:val="00B94A92"/>
    <w:rsid w:val="00B96411"/>
    <w:rsid w:val="00BA5999"/>
    <w:rsid w:val="00BA5AF0"/>
    <w:rsid w:val="00BB08C7"/>
    <w:rsid w:val="00BB200B"/>
    <w:rsid w:val="00BB6CD6"/>
    <w:rsid w:val="00BC3210"/>
    <w:rsid w:val="00BC6005"/>
    <w:rsid w:val="00BC7A1D"/>
    <w:rsid w:val="00BD75EB"/>
    <w:rsid w:val="00BF7927"/>
    <w:rsid w:val="00C0311A"/>
    <w:rsid w:val="00C032ED"/>
    <w:rsid w:val="00C04445"/>
    <w:rsid w:val="00C06B50"/>
    <w:rsid w:val="00C07455"/>
    <w:rsid w:val="00C17C5D"/>
    <w:rsid w:val="00C313F2"/>
    <w:rsid w:val="00C32150"/>
    <w:rsid w:val="00C40178"/>
    <w:rsid w:val="00C4086D"/>
    <w:rsid w:val="00C42A31"/>
    <w:rsid w:val="00C44783"/>
    <w:rsid w:val="00C518D4"/>
    <w:rsid w:val="00C52CEF"/>
    <w:rsid w:val="00C533B4"/>
    <w:rsid w:val="00C551C1"/>
    <w:rsid w:val="00C61DBF"/>
    <w:rsid w:val="00C63393"/>
    <w:rsid w:val="00C66DDE"/>
    <w:rsid w:val="00C80AA2"/>
    <w:rsid w:val="00C832FB"/>
    <w:rsid w:val="00C8500A"/>
    <w:rsid w:val="00C90DCF"/>
    <w:rsid w:val="00CA11A8"/>
    <w:rsid w:val="00CA55F3"/>
    <w:rsid w:val="00CB270B"/>
    <w:rsid w:val="00CB3103"/>
    <w:rsid w:val="00CC1119"/>
    <w:rsid w:val="00CC1892"/>
    <w:rsid w:val="00CC1967"/>
    <w:rsid w:val="00CC1BEC"/>
    <w:rsid w:val="00CC3D59"/>
    <w:rsid w:val="00CC76F5"/>
    <w:rsid w:val="00CD072F"/>
    <w:rsid w:val="00CD3293"/>
    <w:rsid w:val="00CD553C"/>
    <w:rsid w:val="00CD59A8"/>
    <w:rsid w:val="00CD7584"/>
    <w:rsid w:val="00CE1AC5"/>
    <w:rsid w:val="00CF1348"/>
    <w:rsid w:val="00CF3501"/>
    <w:rsid w:val="00D01788"/>
    <w:rsid w:val="00D02E2F"/>
    <w:rsid w:val="00D02F13"/>
    <w:rsid w:val="00D04AE0"/>
    <w:rsid w:val="00D05857"/>
    <w:rsid w:val="00D1265B"/>
    <w:rsid w:val="00D14648"/>
    <w:rsid w:val="00D14D37"/>
    <w:rsid w:val="00D15107"/>
    <w:rsid w:val="00D1758B"/>
    <w:rsid w:val="00D17958"/>
    <w:rsid w:val="00D22FE0"/>
    <w:rsid w:val="00D22FF0"/>
    <w:rsid w:val="00D24571"/>
    <w:rsid w:val="00D256AF"/>
    <w:rsid w:val="00D26A87"/>
    <w:rsid w:val="00D32FF2"/>
    <w:rsid w:val="00D3575B"/>
    <w:rsid w:val="00D368B1"/>
    <w:rsid w:val="00D41726"/>
    <w:rsid w:val="00D43C31"/>
    <w:rsid w:val="00D466B2"/>
    <w:rsid w:val="00D5321A"/>
    <w:rsid w:val="00D6123F"/>
    <w:rsid w:val="00D62576"/>
    <w:rsid w:val="00D6503F"/>
    <w:rsid w:val="00D71005"/>
    <w:rsid w:val="00D71B49"/>
    <w:rsid w:val="00D728A6"/>
    <w:rsid w:val="00D75580"/>
    <w:rsid w:val="00D8768B"/>
    <w:rsid w:val="00D87F03"/>
    <w:rsid w:val="00D90209"/>
    <w:rsid w:val="00D94C3F"/>
    <w:rsid w:val="00D97B68"/>
    <w:rsid w:val="00DA11A3"/>
    <w:rsid w:val="00DA2605"/>
    <w:rsid w:val="00DA3F5B"/>
    <w:rsid w:val="00DA4B94"/>
    <w:rsid w:val="00DB1993"/>
    <w:rsid w:val="00DB5734"/>
    <w:rsid w:val="00DC2DC8"/>
    <w:rsid w:val="00DC4258"/>
    <w:rsid w:val="00DD75F1"/>
    <w:rsid w:val="00DE2DC2"/>
    <w:rsid w:val="00DE3E6E"/>
    <w:rsid w:val="00DE4B3F"/>
    <w:rsid w:val="00DE6ADF"/>
    <w:rsid w:val="00DE6FCA"/>
    <w:rsid w:val="00DE7B47"/>
    <w:rsid w:val="00DF08A9"/>
    <w:rsid w:val="00DF0CED"/>
    <w:rsid w:val="00DF4722"/>
    <w:rsid w:val="00E005F7"/>
    <w:rsid w:val="00E2355E"/>
    <w:rsid w:val="00E24044"/>
    <w:rsid w:val="00E37EC9"/>
    <w:rsid w:val="00E411C4"/>
    <w:rsid w:val="00E4148E"/>
    <w:rsid w:val="00E4402A"/>
    <w:rsid w:val="00E450BE"/>
    <w:rsid w:val="00E45D49"/>
    <w:rsid w:val="00E618DE"/>
    <w:rsid w:val="00E63F35"/>
    <w:rsid w:val="00E71123"/>
    <w:rsid w:val="00E73D6D"/>
    <w:rsid w:val="00E7768E"/>
    <w:rsid w:val="00E80F35"/>
    <w:rsid w:val="00E81F03"/>
    <w:rsid w:val="00E826BD"/>
    <w:rsid w:val="00E83BAD"/>
    <w:rsid w:val="00E939DA"/>
    <w:rsid w:val="00E965F1"/>
    <w:rsid w:val="00EA2207"/>
    <w:rsid w:val="00EB4E34"/>
    <w:rsid w:val="00EC46AF"/>
    <w:rsid w:val="00EC7E25"/>
    <w:rsid w:val="00ED16F8"/>
    <w:rsid w:val="00ED6C05"/>
    <w:rsid w:val="00EE06DD"/>
    <w:rsid w:val="00EE0AFE"/>
    <w:rsid w:val="00EE2DC7"/>
    <w:rsid w:val="00EF12C0"/>
    <w:rsid w:val="00F11918"/>
    <w:rsid w:val="00F13F94"/>
    <w:rsid w:val="00F142C3"/>
    <w:rsid w:val="00F16719"/>
    <w:rsid w:val="00F24A94"/>
    <w:rsid w:val="00F2789C"/>
    <w:rsid w:val="00F30500"/>
    <w:rsid w:val="00F3327C"/>
    <w:rsid w:val="00F4206B"/>
    <w:rsid w:val="00F43651"/>
    <w:rsid w:val="00F47533"/>
    <w:rsid w:val="00F551FC"/>
    <w:rsid w:val="00F561C0"/>
    <w:rsid w:val="00F60D05"/>
    <w:rsid w:val="00F6288E"/>
    <w:rsid w:val="00F629FE"/>
    <w:rsid w:val="00F662FF"/>
    <w:rsid w:val="00F71F65"/>
    <w:rsid w:val="00F7378C"/>
    <w:rsid w:val="00F744DD"/>
    <w:rsid w:val="00F8272A"/>
    <w:rsid w:val="00F96E23"/>
    <w:rsid w:val="00F97316"/>
    <w:rsid w:val="00F97D41"/>
    <w:rsid w:val="00FA0595"/>
    <w:rsid w:val="00FA449E"/>
    <w:rsid w:val="00FA791F"/>
    <w:rsid w:val="00FB1D8F"/>
    <w:rsid w:val="00FB3688"/>
    <w:rsid w:val="00FB796F"/>
    <w:rsid w:val="00FC0569"/>
    <w:rsid w:val="00FC195A"/>
    <w:rsid w:val="00FC4958"/>
    <w:rsid w:val="00FD01ED"/>
    <w:rsid w:val="00FE09CB"/>
    <w:rsid w:val="00FF5141"/>
    <w:rsid w:val="00FF5E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forceUpgrad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123F"/>
    <w:pPr>
      <w:spacing w:before="120" w:line="260" w:lineRule="atLeast"/>
    </w:pPr>
    <w:rPr>
      <w:rFonts w:ascii="Arial" w:hAnsi="Arial"/>
      <w:sz w:val="21"/>
      <w:lang w:eastAsia="en-US"/>
    </w:rPr>
  </w:style>
  <w:style w:type="paragraph" w:styleId="Heading1">
    <w:name w:val="heading 1"/>
    <w:basedOn w:val="Normal"/>
    <w:next w:val="Normal"/>
    <w:link w:val="Heading1Char"/>
    <w:uiPriority w:val="9"/>
    <w:qFormat/>
    <w:rsid w:val="00984C18"/>
    <w:pPr>
      <w:keepNext/>
      <w:spacing w:before="600" w:after="240" w:line="480" w:lineRule="atLeast"/>
      <w:outlineLvl w:val="0"/>
    </w:pPr>
    <w:rPr>
      <w:rFonts w:eastAsia="SimSun" w:cs="Arial"/>
      <w:b/>
      <w:bCs/>
      <w:color w:val="00948D"/>
      <w:kern w:val="32"/>
      <w:sz w:val="44"/>
      <w:szCs w:val="40"/>
      <w:lang w:eastAsia="zh-CN"/>
    </w:rPr>
  </w:style>
  <w:style w:type="paragraph" w:styleId="Heading2">
    <w:name w:val="heading 2"/>
    <w:basedOn w:val="Normal"/>
    <w:next w:val="Normal"/>
    <w:link w:val="Heading2Char1"/>
    <w:uiPriority w:val="9"/>
    <w:qFormat/>
    <w:rsid w:val="0088630F"/>
    <w:pPr>
      <w:keepNext/>
      <w:spacing w:before="360" w:after="120" w:line="360" w:lineRule="atLeast"/>
      <w:outlineLvl w:val="1"/>
    </w:pPr>
    <w:rPr>
      <w:rFonts w:eastAsia="SimSun" w:cs="Arial"/>
      <w:b/>
      <w:bCs/>
      <w:iCs/>
      <w:color w:val="00948D"/>
      <w:sz w:val="32"/>
      <w:szCs w:val="28"/>
      <w:lang w:eastAsia="zh-CN"/>
    </w:rPr>
  </w:style>
  <w:style w:type="paragraph" w:styleId="Heading3">
    <w:name w:val="heading 3"/>
    <w:basedOn w:val="Normal"/>
    <w:next w:val="Normal"/>
    <w:link w:val="Heading3Char"/>
    <w:uiPriority w:val="9"/>
    <w:qFormat/>
    <w:rsid w:val="00861C17"/>
    <w:pPr>
      <w:keepNext/>
      <w:spacing w:before="240" w:after="120" w:line="300" w:lineRule="atLeast"/>
      <w:outlineLvl w:val="2"/>
    </w:pPr>
    <w:rPr>
      <w:rFonts w:eastAsia="SimSun" w:cs="Arial"/>
      <w:b/>
      <w:bCs/>
      <w:i/>
      <w:color w:val="00948D"/>
      <w:kern w:val="32"/>
      <w:sz w:val="24"/>
      <w:szCs w:val="28"/>
      <w:lang w:eastAsia="zh-CN"/>
    </w:rPr>
  </w:style>
  <w:style w:type="paragraph" w:styleId="Heading4">
    <w:name w:val="heading 4"/>
    <w:basedOn w:val="Normal"/>
    <w:next w:val="Normal"/>
    <w:link w:val="Heading4Char"/>
    <w:uiPriority w:val="9"/>
    <w:qFormat/>
    <w:rsid w:val="00E45D49"/>
    <w:pPr>
      <w:keepNext/>
      <w:numPr>
        <w:ilvl w:val="3"/>
      </w:numPr>
      <w:spacing w:before="240" w:after="60" w:line="280" w:lineRule="atLeast"/>
      <w:outlineLvl w:val="3"/>
    </w:pPr>
    <w:rPr>
      <w:rFonts w:eastAsia="SimSun"/>
      <w:b/>
      <w:bCs/>
      <w:sz w:val="24"/>
      <w:szCs w:val="24"/>
      <w:lang w:eastAsia="zh-CN"/>
    </w:rPr>
  </w:style>
  <w:style w:type="paragraph" w:styleId="Heading5">
    <w:name w:val="heading 5"/>
    <w:basedOn w:val="Normal"/>
    <w:next w:val="Normal"/>
    <w:link w:val="Heading5Char"/>
    <w:uiPriority w:val="9"/>
    <w:qFormat/>
    <w:rsid w:val="00E45D49"/>
    <w:pPr>
      <w:spacing w:before="60"/>
      <w:outlineLvl w:val="4"/>
    </w:pPr>
    <w:rPr>
      <w:b/>
      <w:i/>
      <w:lang w:eastAsia="zh-CN"/>
    </w:rPr>
  </w:style>
  <w:style w:type="character" w:default="1" w:styleId="DefaultParagraphFont">
    <w:name w:val="Default Paragraph Font"/>
    <w:uiPriority w:val="1"/>
    <w:semiHidden/>
    <w:rsid w:val="004A60BB"/>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84C18"/>
    <w:rPr>
      <w:rFonts w:ascii="Arial" w:eastAsia="SimSun" w:hAnsi="Arial"/>
      <w:b/>
      <w:color w:val="00948D"/>
      <w:kern w:val="32"/>
      <w:sz w:val="40"/>
      <w:lang w:val="en-AU" w:eastAsia="zh-CN"/>
    </w:rPr>
  </w:style>
  <w:style w:type="character" w:customStyle="1" w:styleId="Heading2Char">
    <w:name w:val="Heading 2 Char"/>
    <w:basedOn w:val="DefaultParagraphFont"/>
    <w:link w:val="Heading2"/>
    <w:uiPriority w:val="9"/>
    <w:rsid w:val="004A60BB"/>
    <w:rPr>
      <w:rFonts w:ascii="Arial" w:eastAsia="SimSun" w:hAnsi="Arial"/>
      <w:b/>
      <w:color w:val="00948D"/>
      <w:kern w:val="32"/>
      <w:sz w:val="40"/>
      <w:lang w:val="en-AU" w:eastAsia="zh-CN"/>
    </w:rPr>
  </w:style>
  <w:style w:type="character" w:customStyle="1" w:styleId="Heading3Char">
    <w:name w:val="Heading 3 Char"/>
    <w:basedOn w:val="DefaultParagraphFont"/>
    <w:link w:val="Heading3"/>
    <w:uiPriority w:val="9"/>
    <w:locked/>
    <w:rsid w:val="00861C17"/>
    <w:rPr>
      <w:rFonts w:ascii="Arial" w:eastAsia="SimSun" w:hAnsi="Arial"/>
      <w:b/>
      <w:i/>
      <w:color w:val="00948D"/>
      <w:kern w:val="32"/>
      <w:sz w:val="28"/>
      <w:lang w:val="en-AU" w:eastAsia="zh-CN"/>
    </w:rPr>
  </w:style>
  <w:style w:type="character" w:customStyle="1" w:styleId="Heading4Char">
    <w:name w:val="Heading 4 Char"/>
    <w:basedOn w:val="DefaultParagraphFont"/>
    <w:link w:val="Heading4"/>
    <w:uiPriority w:val="9"/>
    <w:locked/>
    <w:rsid w:val="00E45D49"/>
    <w:rPr>
      <w:rFonts w:ascii="Arial" w:eastAsia="SimSun" w:hAnsi="Arial"/>
      <w:b/>
      <w:sz w:val="24"/>
      <w:lang w:val="en-AU" w:eastAsia="zh-CN"/>
    </w:rPr>
  </w:style>
  <w:style w:type="character" w:customStyle="1" w:styleId="Heading5Char">
    <w:name w:val="Heading 5 Char"/>
    <w:basedOn w:val="DefaultParagraphFont"/>
    <w:link w:val="Heading5"/>
    <w:uiPriority w:val="9"/>
    <w:semiHidden/>
    <w:rsid w:val="003B69F9"/>
    <w:rPr>
      <w:rFonts w:asciiTheme="majorHAnsi" w:eastAsiaTheme="majorEastAsia" w:hAnsiTheme="majorHAnsi" w:cstheme="majorBidi"/>
      <w:color w:val="243F60" w:themeColor="accent1" w:themeShade="7F"/>
      <w:sz w:val="21"/>
      <w:lang w:eastAsia="en-US"/>
    </w:rPr>
  </w:style>
  <w:style w:type="character" w:customStyle="1" w:styleId="Heading2Char1">
    <w:name w:val="Heading 2 Char1"/>
    <w:link w:val="Heading2"/>
    <w:locked/>
    <w:rsid w:val="0088630F"/>
    <w:rPr>
      <w:rFonts w:ascii="Arial" w:eastAsia="SimSun" w:hAnsi="Arial"/>
      <w:b/>
      <w:color w:val="00948D"/>
      <w:sz w:val="28"/>
      <w:lang w:val="en-AU" w:eastAsia="zh-CN"/>
    </w:rPr>
  </w:style>
  <w:style w:type="paragraph" w:styleId="FootnoteText">
    <w:name w:val="footnote text"/>
    <w:basedOn w:val="Normal"/>
    <w:link w:val="FootnoteTextChar"/>
    <w:uiPriority w:val="99"/>
    <w:semiHidden/>
    <w:rsid w:val="001F2178"/>
    <w:pPr>
      <w:widowControl w:val="0"/>
      <w:spacing w:before="80"/>
    </w:pPr>
    <w:rPr>
      <w:sz w:val="20"/>
    </w:rPr>
  </w:style>
  <w:style w:type="character" w:customStyle="1" w:styleId="FootnoteTextChar">
    <w:name w:val="Footnote Text Char"/>
    <w:basedOn w:val="DefaultParagraphFont"/>
    <w:link w:val="FootnoteText"/>
    <w:uiPriority w:val="99"/>
    <w:semiHidden/>
    <w:rsid w:val="003B69F9"/>
    <w:rPr>
      <w:rFonts w:ascii="Arial" w:hAnsi="Arial"/>
      <w:lang w:eastAsia="en-US"/>
    </w:rPr>
  </w:style>
  <w:style w:type="paragraph" w:customStyle="1" w:styleId="Heading2TOP">
    <w:name w:val="Heading 2 TOP"/>
    <w:basedOn w:val="Heading2"/>
    <w:next w:val="Normal"/>
    <w:rsid w:val="001F2178"/>
    <w:pPr>
      <w:pageBreakBefore/>
      <w:tabs>
        <w:tab w:val="left" w:pos="284"/>
      </w:tabs>
      <w:spacing w:before="0"/>
    </w:pPr>
  </w:style>
  <w:style w:type="paragraph" w:customStyle="1" w:styleId="Heading3TOP">
    <w:name w:val="Heading 3 TOP"/>
    <w:basedOn w:val="Heading3"/>
    <w:next w:val="Normal"/>
    <w:link w:val="Heading3TOPChar"/>
    <w:rsid w:val="001F2178"/>
    <w:pPr>
      <w:pageBreakBefore/>
      <w:spacing w:before="0"/>
    </w:pPr>
  </w:style>
  <w:style w:type="character" w:customStyle="1" w:styleId="Heading3TOPChar">
    <w:name w:val="Heading 3 TOP Char"/>
    <w:basedOn w:val="Heading3Char"/>
    <w:link w:val="Heading3TOP"/>
    <w:locked/>
    <w:rsid w:val="007211E7"/>
    <w:rPr>
      <w:rFonts w:cs="Arial"/>
      <w:bCs/>
      <w:szCs w:val="28"/>
      <w:lang w:bidi="ar-SA"/>
    </w:rPr>
  </w:style>
  <w:style w:type="character" w:styleId="Hyperlink">
    <w:name w:val="Hyperlink"/>
    <w:basedOn w:val="DefaultParagraphFont"/>
    <w:uiPriority w:val="99"/>
    <w:rsid w:val="001F2178"/>
    <w:rPr>
      <w:rFonts w:ascii="Arial" w:hAnsi="Arial"/>
      <w:color w:val="0000FF"/>
      <w:sz w:val="21"/>
      <w:u w:val="none"/>
    </w:rPr>
  </w:style>
  <w:style w:type="paragraph" w:customStyle="1" w:styleId="Factsheettitle">
    <w:name w:val="Fact sheet title"/>
    <w:next w:val="factsheetsubtitle"/>
    <w:link w:val="FactsheettitleCharChar"/>
    <w:rsid w:val="00F561C0"/>
    <w:pPr>
      <w:framePr w:hSpace="181" w:wrap="around" w:vAnchor="page" w:hAnchor="margin" w:x="-880" w:y="455"/>
      <w:spacing w:before="60" w:after="60"/>
    </w:pPr>
    <w:rPr>
      <w:rFonts w:ascii="Arial" w:hAnsi="Arial"/>
      <w:b/>
      <w:bCs/>
      <w:color w:val="FFFFFF"/>
      <w:sz w:val="56"/>
      <w:szCs w:val="56"/>
      <w:lang w:eastAsia="en-US"/>
    </w:rPr>
  </w:style>
  <w:style w:type="paragraph" w:customStyle="1" w:styleId="factsheetsubtitle">
    <w:name w:val="fact sheet subtitle"/>
    <w:rsid w:val="00F561C0"/>
    <w:pPr>
      <w:framePr w:hSpace="181" w:wrap="around" w:vAnchor="page" w:hAnchor="margin" w:x="-880" w:y="455"/>
      <w:spacing w:after="480"/>
    </w:pPr>
    <w:rPr>
      <w:rFonts w:ascii="Arial" w:hAnsi="Arial"/>
      <w:bCs/>
      <w:color w:val="FFFFFF"/>
      <w:sz w:val="28"/>
      <w:szCs w:val="28"/>
      <w:lang w:eastAsia="en-US"/>
    </w:rPr>
  </w:style>
  <w:style w:type="character" w:customStyle="1" w:styleId="FactsheettitleCharChar">
    <w:name w:val="Fact sheet title Char Char"/>
    <w:link w:val="Factsheettitle"/>
    <w:locked/>
    <w:rsid w:val="00F561C0"/>
    <w:rPr>
      <w:rFonts w:ascii="Arial" w:hAnsi="Arial"/>
      <w:b/>
      <w:color w:val="FFFFFF"/>
      <w:sz w:val="56"/>
      <w:lang w:val="en-AU" w:eastAsia="en-US"/>
    </w:rPr>
  </w:style>
  <w:style w:type="paragraph" w:styleId="BalloonText">
    <w:name w:val="Balloon Text"/>
    <w:basedOn w:val="Normal"/>
    <w:link w:val="BalloonTextChar"/>
    <w:uiPriority w:val="99"/>
    <w:semiHidden/>
    <w:rsid w:val="001F2178"/>
    <w:rPr>
      <w:rFonts w:ascii="Tahoma" w:hAnsi="Tahoma" w:cs="Tahoma"/>
      <w:sz w:val="16"/>
      <w:szCs w:val="16"/>
    </w:rPr>
  </w:style>
  <w:style w:type="character" w:customStyle="1" w:styleId="BalloonTextChar">
    <w:name w:val="Balloon Text Char"/>
    <w:basedOn w:val="DefaultParagraphFont"/>
    <w:link w:val="BalloonText"/>
    <w:uiPriority w:val="99"/>
    <w:semiHidden/>
    <w:rsid w:val="003B69F9"/>
    <w:rPr>
      <w:sz w:val="0"/>
      <w:szCs w:val="0"/>
      <w:lang w:eastAsia="en-US"/>
    </w:rPr>
  </w:style>
  <w:style w:type="paragraph" w:customStyle="1" w:styleId="Bulletslevel1">
    <w:name w:val="Bullets level 1"/>
    <w:basedOn w:val="Normal"/>
    <w:rsid w:val="001F2178"/>
    <w:pPr>
      <w:numPr>
        <w:numId w:val="13"/>
      </w:numPr>
    </w:pPr>
  </w:style>
  <w:style w:type="paragraph" w:customStyle="1" w:styleId="Bulletslevel2">
    <w:name w:val="Bullets level 2"/>
    <w:basedOn w:val="Bulletslevel1"/>
    <w:rsid w:val="001F2178"/>
    <w:pPr>
      <w:numPr>
        <w:numId w:val="14"/>
      </w:numPr>
      <w:tabs>
        <w:tab w:val="left" w:pos="567"/>
      </w:tabs>
    </w:pPr>
  </w:style>
  <w:style w:type="paragraph" w:customStyle="1" w:styleId="Bulletslevel3">
    <w:name w:val="Bullets level 3"/>
    <w:basedOn w:val="Normal"/>
    <w:rsid w:val="001F2178"/>
    <w:pPr>
      <w:numPr>
        <w:numId w:val="15"/>
      </w:numPr>
      <w:tabs>
        <w:tab w:val="left" w:pos="851"/>
      </w:tabs>
    </w:pPr>
  </w:style>
  <w:style w:type="character" w:styleId="CommentReference">
    <w:name w:val="annotation reference"/>
    <w:basedOn w:val="DefaultParagraphFont"/>
    <w:uiPriority w:val="99"/>
    <w:semiHidden/>
    <w:rsid w:val="001F2178"/>
    <w:rPr>
      <w:sz w:val="16"/>
    </w:rPr>
  </w:style>
  <w:style w:type="paragraph" w:styleId="CommentText">
    <w:name w:val="annotation text"/>
    <w:basedOn w:val="Normal"/>
    <w:link w:val="CommentTextChar"/>
    <w:uiPriority w:val="99"/>
    <w:semiHidden/>
    <w:rsid w:val="001F2178"/>
    <w:rPr>
      <w:sz w:val="20"/>
    </w:rPr>
  </w:style>
  <w:style w:type="character" w:customStyle="1" w:styleId="CommentTextChar">
    <w:name w:val="Comment Text Char"/>
    <w:basedOn w:val="DefaultParagraphFont"/>
    <w:link w:val="CommentText"/>
    <w:uiPriority w:val="99"/>
    <w:semiHidden/>
    <w:rsid w:val="003B69F9"/>
    <w:rPr>
      <w:rFonts w:ascii="Arial" w:hAnsi="Arial"/>
      <w:lang w:eastAsia="en-US"/>
    </w:rPr>
  </w:style>
  <w:style w:type="paragraph" w:styleId="CommentSubject">
    <w:name w:val="annotation subject"/>
    <w:basedOn w:val="CommentText"/>
    <w:next w:val="CommentText"/>
    <w:link w:val="CommentSubjectChar"/>
    <w:uiPriority w:val="99"/>
    <w:semiHidden/>
    <w:rsid w:val="001F2178"/>
    <w:rPr>
      <w:b/>
      <w:bCs/>
    </w:rPr>
  </w:style>
  <w:style w:type="character" w:customStyle="1" w:styleId="CommentSubjectChar">
    <w:name w:val="Comment Subject Char"/>
    <w:basedOn w:val="CommentTextChar"/>
    <w:link w:val="CommentSubject"/>
    <w:uiPriority w:val="99"/>
    <w:semiHidden/>
    <w:rsid w:val="003B69F9"/>
    <w:rPr>
      <w:b/>
      <w:bCs/>
    </w:rPr>
  </w:style>
  <w:style w:type="paragraph" w:styleId="DocumentMap">
    <w:name w:val="Document Map"/>
    <w:basedOn w:val="Normal"/>
    <w:link w:val="DocumentMapChar"/>
    <w:uiPriority w:val="99"/>
    <w:semiHidden/>
    <w:rsid w:val="004A60BB"/>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3B69F9"/>
    <w:rPr>
      <w:sz w:val="0"/>
      <w:szCs w:val="0"/>
      <w:lang w:eastAsia="en-US"/>
    </w:rPr>
  </w:style>
  <w:style w:type="paragraph" w:customStyle="1" w:styleId="Footereven">
    <w:name w:val="Footer even"/>
    <w:basedOn w:val="Normal"/>
    <w:rsid w:val="00954542"/>
    <w:pPr>
      <w:tabs>
        <w:tab w:val="left" w:pos="-110"/>
        <w:tab w:val="left" w:pos="220"/>
      </w:tabs>
      <w:spacing w:before="0" w:line="240" w:lineRule="auto"/>
      <w:ind w:left="-437"/>
    </w:pPr>
    <w:rPr>
      <w:color w:val="00928F"/>
      <w:sz w:val="16"/>
      <w:szCs w:val="16"/>
    </w:rPr>
  </w:style>
  <w:style w:type="paragraph" w:customStyle="1" w:styleId="Footerodd">
    <w:name w:val="Footer odd"/>
    <w:rsid w:val="00954542"/>
    <w:pPr>
      <w:tabs>
        <w:tab w:val="right" w:pos="8800"/>
        <w:tab w:val="right" w:pos="9130"/>
        <w:tab w:val="left" w:pos="9350"/>
      </w:tabs>
    </w:pPr>
    <w:rPr>
      <w:rFonts w:ascii="Arial" w:eastAsia="MS Gothic" w:hAnsi="Arial"/>
      <w:color w:val="00928F"/>
      <w:sz w:val="16"/>
      <w:szCs w:val="16"/>
      <w:lang w:eastAsia="en-US"/>
    </w:rPr>
  </w:style>
  <w:style w:type="paragraph" w:customStyle="1" w:styleId="footnote">
    <w:name w:val="footnote"/>
    <w:basedOn w:val="Normal"/>
    <w:link w:val="footnoteChar"/>
    <w:rsid w:val="00954542"/>
    <w:pPr>
      <w:spacing w:line="240" w:lineRule="auto"/>
      <w:ind w:hanging="170"/>
    </w:pPr>
    <w:rPr>
      <w:sz w:val="20"/>
      <w:szCs w:val="22"/>
    </w:rPr>
  </w:style>
  <w:style w:type="character" w:customStyle="1" w:styleId="footnoteChar">
    <w:name w:val="footnote Char"/>
    <w:link w:val="footnote"/>
    <w:locked/>
    <w:rsid w:val="00954542"/>
    <w:rPr>
      <w:rFonts w:ascii="Arial" w:hAnsi="Arial"/>
      <w:sz w:val="22"/>
      <w:lang w:val="en-AU" w:eastAsia="en-US"/>
    </w:rPr>
  </w:style>
  <w:style w:type="character" w:styleId="FootnoteReference">
    <w:name w:val="footnote reference"/>
    <w:basedOn w:val="DefaultParagraphFont"/>
    <w:uiPriority w:val="99"/>
    <w:semiHidden/>
    <w:rsid w:val="001F2178"/>
    <w:rPr>
      <w:vertAlign w:val="superscript"/>
    </w:rPr>
  </w:style>
  <w:style w:type="paragraph" w:customStyle="1" w:styleId="footnoteseparator">
    <w:name w:val="footnote separator"/>
    <w:basedOn w:val="footnote"/>
    <w:rsid w:val="00954542"/>
    <w:pPr>
      <w:pBdr>
        <w:top w:val="single" w:sz="4" w:space="1" w:color="00948D"/>
      </w:pBdr>
      <w:spacing w:before="0"/>
      <w:ind w:firstLine="0"/>
    </w:pPr>
    <w:rPr>
      <w:sz w:val="4"/>
    </w:rPr>
  </w:style>
  <w:style w:type="paragraph" w:customStyle="1" w:styleId="Heading1TOP">
    <w:name w:val="Heading 1 TOP"/>
    <w:basedOn w:val="Heading1"/>
    <w:next w:val="Normal"/>
    <w:rsid w:val="001F2178"/>
    <w:pPr>
      <w:pageBreakBefore/>
      <w:spacing w:before="0"/>
    </w:pPr>
  </w:style>
  <w:style w:type="paragraph" w:customStyle="1" w:styleId="Normallead-in">
    <w:name w:val="Normal lead-in"/>
    <w:basedOn w:val="Normal"/>
    <w:next w:val="Bulletslevel1"/>
    <w:rsid w:val="001F2178"/>
    <w:pPr>
      <w:keepNext/>
    </w:pPr>
  </w:style>
  <w:style w:type="character" w:customStyle="1" w:styleId="TabletextCharChar">
    <w:name w:val="Table text Char Char"/>
    <w:link w:val="Tabletext"/>
    <w:locked/>
    <w:rsid w:val="00F662FF"/>
    <w:rPr>
      <w:rFonts w:ascii="Arial" w:hAnsi="Arial"/>
      <w:lang w:val="en-AU" w:eastAsia="en-US"/>
    </w:rPr>
  </w:style>
  <w:style w:type="paragraph" w:customStyle="1" w:styleId="Tabletext">
    <w:name w:val="Table text"/>
    <w:link w:val="TabletextCharChar"/>
    <w:rsid w:val="00F662FF"/>
    <w:pPr>
      <w:spacing w:before="40" w:after="40" w:line="220" w:lineRule="atLeast"/>
      <w:ind w:left="57"/>
    </w:pPr>
    <w:rPr>
      <w:rFonts w:ascii="Arial" w:hAnsi="Arial"/>
      <w:lang w:eastAsia="en-US"/>
    </w:rPr>
  </w:style>
  <w:style w:type="paragraph" w:customStyle="1" w:styleId="Numberedbulletslevel1">
    <w:name w:val="Numbered bullets level 1"/>
    <w:basedOn w:val="Normal"/>
    <w:rsid w:val="00E45D49"/>
    <w:pPr>
      <w:numPr>
        <w:numId w:val="23"/>
      </w:numPr>
    </w:pPr>
  </w:style>
  <w:style w:type="paragraph" w:customStyle="1" w:styleId="Numberedbulletslevel2">
    <w:name w:val="Numbered bullets level 2"/>
    <w:basedOn w:val="Numberedbulletslevel1"/>
    <w:rsid w:val="004D19DD"/>
    <w:pPr>
      <w:numPr>
        <w:ilvl w:val="1"/>
        <w:numId w:val="6"/>
      </w:numPr>
      <w:tabs>
        <w:tab w:val="clear" w:pos="1080"/>
        <w:tab w:val="left" w:pos="798"/>
      </w:tabs>
      <w:ind w:left="794" w:hanging="397"/>
    </w:pPr>
  </w:style>
  <w:style w:type="paragraph" w:customStyle="1" w:styleId="Numberedbulletslevel3">
    <w:name w:val="Numbered bullets level 3"/>
    <w:basedOn w:val="Numberedbulletslevel2"/>
    <w:rsid w:val="004D19DD"/>
    <w:pPr>
      <w:numPr>
        <w:ilvl w:val="2"/>
        <w:numId w:val="23"/>
      </w:numPr>
      <w:tabs>
        <w:tab w:val="clear" w:pos="798"/>
        <w:tab w:val="clear" w:pos="1800"/>
        <w:tab w:val="num" w:pos="1204"/>
      </w:tabs>
      <w:ind w:left="1190" w:hanging="392"/>
    </w:pPr>
  </w:style>
  <w:style w:type="paragraph" w:customStyle="1" w:styleId="Quotation">
    <w:name w:val="Quotation"/>
    <w:basedOn w:val="Normal"/>
    <w:next w:val="Normal"/>
    <w:rsid w:val="001F2178"/>
    <w:pPr>
      <w:spacing w:line="240" w:lineRule="auto"/>
      <w:ind w:left="284"/>
    </w:pPr>
    <w:rPr>
      <w:sz w:val="20"/>
    </w:rPr>
  </w:style>
  <w:style w:type="paragraph" w:customStyle="1" w:styleId="Quotationreference">
    <w:name w:val="Quotation reference"/>
    <w:basedOn w:val="Quotation"/>
    <w:rsid w:val="001F2178"/>
    <w:pPr>
      <w:keepLines/>
      <w:spacing w:before="40"/>
    </w:pPr>
  </w:style>
  <w:style w:type="paragraph" w:customStyle="1" w:styleId="Reference">
    <w:name w:val="Reference"/>
    <w:basedOn w:val="Normal"/>
    <w:rsid w:val="001F2178"/>
    <w:pPr>
      <w:tabs>
        <w:tab w:val="left" w:pos="284"/>
      </w:tabs>
      <w:spacing w:before="80"/>
      <w:ind w:left="284" w:hanging="284"/>
    </w:pPr>
    <w:rPr>
      <w:sz w:val="20"/>
    </w:rPr>
  </w:style>
  <w:style w:type="paragraph" w:customStyle="1" w:styleId="smallspace">
    <w:name w:val="small space"/>
    <w:basedOn w:val="Normal"/>
    <w:rsid w:val="001F2178"/>
    <w:pPr>
      <w:spacing w:before="0" w:line="240" w:lineRule="auto"/>
    </w:pPr>
    <w:rPr>
      <w:sz w:val="2"/>
      <w:szCs w:val="2"/>
    </w:rPr>
  </w:style>
  <w:style w:type="paragraph" w:customStyle="1" w:styleId="Tablebullets">
    <w:name w:val="Table bullets"/>
    <w:basedOn w:val="Tabletext"/>
    <w:link w:val="TablebulletsCharChar"/>
    <w:rsid w:val="00954542"/>
    <w:pPr>
      <w:numPr>
        <w:numId w:val="24"/>
      </w:numPr>
      <w:ind w:left="283" w:hanging="215"/>
    </w:pPr>
  </w:style>
  <w:style w:type="character" w:customStyle="1" w:styleId="TablebulletsCharChar">
    <w:name w:val="Table bullets Char Char"/>
    <w:basedOn w:val="TabletextCharChar"/>
    <w:link w:val="Tablebullets"/>
    <w:locked/>
    <w:rsid w:val="00954542"/>
    <w:rPr>
      <w:rFonts w:cs="Times New Roman"/>
      <w:lang w:bidi="ar-SA"/>
    </w:rPr>
  </w:style>
  <w:style w:type="paragraph" w:customStyle="1" w:styleId="Tablebullets2">
    <w:name w:val="Table bullets 2"/>
    <w:basedOn w:val="Tablebullets"/>
    <w:rsid w:val="00954542"/>
    <w:pPr>
      <w:numPr>
        <w:numId w:val="25"/>
      </w:numPr>
      <w:tabs>
        <w:tab w:val="left" w:pos="567"/>
      </w:tabs>
      <w:ind w:left="568" w:hanging="284"/>
    </w:pPr>
  </w:style>
  <w:style w:type="paragraph" w:customStyle="1" w:styleId="Tablebullets3">
    <w:name w:val="Table bullets 3"/>
    <w:basedOn w:val="Tablebullets2"/>
    <w:next w:val="Tabletext"/>
    <w:rsid w:val="00954542"/>
    <w:pPr>
      <w:numPr>
        <w:numId w:val="26"/>
      </w:numPr>
      <w:tabs>
        <w:tab w:val="clear" w:pos="567"/>
      </w:tabs>
    </w:pPr>
  </w:style>
  <w:style w:type="paragraph" w:customStyle="1" w:styleId="Tablehead">
    <w:name w:val="Table head"/>
    <w:basedOn w:val="Normal"/>
    <w:next w:val="Tabletext"/>
    <w:rsid w:val="004E5C44"/>
    <w:pPr>
      <w:spacing w:before="40" w:after="40" w:line="240" w:lineRule="auto"/>
    </w:pPr>
    <w:rPr>
      <w:b/>
      <w:lang w:eastAsia="en-AU"/>
    </w:rPr>
  </w:style>
  <w:style w:type="table" w:customStyle="1" w:styleId="Tablestyle1">
    <w:name w:val="Table style 1"/>
    <w:basedOn w:val="TableNormal"/>
    <w:rsid w:val="00954542"/>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spacing w:beforeLines="0" w:beforeAutospacing="0" w:afterLines="0" w:afterAutospacing="0"/>
      </w:pPr>
      <w:rPr>
        <w:rFonts w:cs="Times New Roman"/>
        <w:b w:val="0"/>
        <w:i w:val="0"/>
        <w:sz w:val="21"/>
        <w:szCs w:val="21"/>
      </w:rPr>
      <w:tblPr/>
      <w:tcPr>
        <w:shd w:val="clear" w:color="auto" w:fill="CFE7E6"/>
      </w:tcPr>
    </w:tblStylePr>
  </w:style>
  <w:style w:type="table" w:customStyle="1" w:styleId="Tablestyle2">
    <w:name w:val="Table style 2"/>
    <w:basedOn w:val="TableNormal"/>
    <w:rsid w:val="00954542"/>
    <w:rPr>
      <w:rFonts w:ascii="Arial" w:hAnsi="Arial"/>
    </w:rPr>
    <w:tblPr>
      <w:tblStyleRowBandSize w:val="1"/>
      <w:tblStyleColBandSize w:val="1"/>
      <w:tblInd w:w="113" w:type="dxa"/>
      <w:tblCellMar>
        <w:top w:w="113" w:type="dxa"/>
        <w:left w:w="108" w:type="dxa"/>
        <w:bottom w:w="113" w:type="dxa"/>
        <w:right w:w="108" w:type="dxa"/>
      </w:tblCellMar>
    </w:tblPr>
    <w:tblStylePr w:type="lastCol">
      <w:rPr>
        <w:rFonts w:cs="Times New Roman"/>
      </w:rPr>
      <w:tblPr/>
      <w:tcPr>
        <w:tcBorders>
          <w:top w:val="single" w:sz="4" w:space="0" w:color="00948D"/>
          <w:left w:val="nil"/>
          <w:bottom w:val="single" w:sz="4" w:space="0" w:color="00948D"/>
          <w:right w:val="nil"/>
          <w:insideH w:val="single" w:sz="4" w:space="0" w:color="00948D"/>
          <w:insideV w:val="nil"/>
          <w:tl2br w:val="nil"/>
          <w:tr2bl w:val="nil"/>
        </w:tcBorders>
      </w:tcPr>
    </w:tblStylePr>
    <w:tblStylePr w:type="band1Vert">
      <w:rPr>
        <w:rFonts w:cs="Times New Roman"/>
      </w:rPr>
      <w:tblPr/>
      <w:tcPr>
        <w:tcBorders>
          <w:top w:val="single" w:sz="4" w:space="0" w:color="00948D"/>
          <w:left w:val="nil"/>
          <w:bottom w:val="single" w:sz="4" w:space="0" w:color="00948D"/>
          <w:right w:val="nil"/>
          <w:insideH w:val="single" w:sz="4" w:space="0" w:color="00948D"/>
          <w:insideV w:val="nil"/>
          <w:tl2br w:val="nil"/>
          <w:tr2bl w:val="nil"/>
        </w:tcBorders>
      </w:tcPr>
    </w:tblStylePr>
    <w:tblStylePr w:type="band2Vert">
      <w:rPr>
        <w:rFonts w:cs="Times New Roman"/>
      </w:rPr>
      <w:tblPr/>
      <w:tcPr>
        <w:tcBorders>
          <w:top w:val="single" w:sz="4" w:space="0" w:color="00948D"/>
          <w:bottom w:val="single" w:sz="4" w:space="0" w:color="00948D"/>
          <w:insideH w:val="single" w:sz="4" w:space="0" w:color="00948D"/>
        </w:tcBorders>
      </w:tcPr>
    </w:tblStylePr>
  </w:style>
  <w:style w:type="table" w:customStyle="1" w:styleId="0">
    <w:name w:val="0"/>
    <w:rsid w:val="003B69F9"/>
    <w:tblPr>
      <w:tblCellMar>
        <w:top w:w="0" w:type="dxa"/>
        <w:left w:w="0" w:type="dxa"/>
        <w:bottom w:w="0" w:type="dxa"/>
        <w:right w:w="0" w:type="dxa"/>
      </w:tblCellMar>
    </w:tblPr>
  </w:style>
  <w:style w:type="paragraph" w:customStyle="1" w:styleId="00">
    <w:name w:val="0"/>
    <w:rsid w:val="003B69F9"/>
  </w:style>
  <w:style w:type="paragraph" w:customStyle="1" w:styleId="170">
    <w:name w:val="170"/>
    <w:rsid w:val="003B69F9"/>
  </w:style>
  <w:style w:type="paragraph" w:customStyle="1" w:styleId="01">
    <w:name w:val="0"/>
    <w:rsid w:val="003B69F9"/>
  </w:style>
  <w:style w:type="paragraph" w:customStyle="1" w:styleId="02">
    <w:name w:val="0"/>
    <w:rsid w:val="003B69F9"/>
  </w:style>
  <w:style w:type="paragraph" w:customStyle="1" w:styleId="03">
    <w:name w:val="0"/>
    <w:rsid w:val="003B69F9"/>
  </w:style>
  <w:style w:type="paragraph" w:customStyle="1" w:styleId="3">
    <w:name w:val="3"/>
    <w:rsid w:val="003B69F9"/>
  </w:style>
  <w:style w:type="paragraph" w:customStyle="1" w:styleId="04">
    <w:name w:val="0"/>
    <w:rsid w:val="003B69F9"/>
  </w:style>
  <w:style w:type="paragraph" w:customStyle="1" w:styleId="Tablestyle20">
    <w:name w:val="Table style 2"/>
    <w:rsid w:val="003B69F9"/>
  </w:style>
  <w:style w:type="table" w:customStyle="1" w:styleId="Tablestyle3">
    <w:name w:val="Table style 3"/>
    <w:basedOn w:val="Tablestyle1"/>
    <w:rsid w:val="00954542"/>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spacing w:beforeLines="0" w:beforeAutospacing="0" w:afterLines="0" w:afterAutospacing="0"/>
      </w:pPr>
      <w:rPr>
        <w:rFonts w:ascii="Arial" w:hAnsi="Arial" w:cs="Times New Roman"/>
        <w:b w:val="0"/>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spacing w:beforeLines="0" w:beforeAutospacing="0"/>
      </w:pPr>
      <w:rPr>
        <w:rFonts w:cs="Times New Roman"/>
      </w:rPr>
    </w:tblStylePr>
    <w:tblStylePr w:type="nwCell">
      <w:pPr>
        <w:spacing w:beforeLines="0" w:beforeAutospacing="0"/>
      </w:pPr>
      <w:rPr>
        <w:rFonts w:cs="Times New Roman"/>
      </w:rPr>
    </w:tblStylePr>
  </w:style>
  <w:style w:type="paragraph" w:customStyle="1" w:styleId="Tablesubhead">
    <w:name w:val="Table subhead"/>
    <w:basedOn w:val="Tabletext"/>
    <w:rsid w:val="001F2178"/>
    <w:rPr>
      <w:b/>
    </w:rPr>
  </w:style>
  <w:style w:type="paragraph" w:customStyle="1" w:styleId="Tabletitle">
    <w:name w:val="Table title"/>
    <w:basedOn w:val="Normal"/>
    <w:rsid w:val="00DA3F5B"/>
    <w:pPr>
      <w:keepNext/>
      <w:spacing w:before="240" w:after="120"/>
    </w:pPr>
    <w:rPr>
      <w:rFonts w:ascii="Arial Bold" w:hAnsi="Arial Bold"/>
      <w:b/>
      <w:color w:val="00928F"/>
      <w:szCs w:val="22"/>
    </w:rPr>
  </w:style>
  <w:style w:type="paragraph" w:styleId="TOC1">
    <w:name w:val="toc 1"/>
    <w:basedOn w:val="Normal"/>
    <w:next w:val="Normal"/>
    <w:uiPriority w:val="39"/>
    <w:rsid w:val="001F2178"/>
    <w:pPr>
      <w:tabs>
        <w:tab w:val="left" w:pos="567"/>
        <w:tab w:val="right" w:leader="dot" w:pos="8505"/>
      </w:tabs>
      <w:spacing w:before="240" w:line="240" w:lineRule="auto"/>
      <w:ind w:left="567" w:right="1134" w:hanging="567"/>
    </w:pPr>
    <w:rPr>
      <w:rFonts w:ascii="Arial Bold" w:hAnsi="Arial Bold"/>
      <w:b/>
      <w:noProof/>
      <w:color w:val="00928F"/>
      <w:sz w:val="28"/>
      <w:szCs w:val="28"/>
    </w:rPr>
  </w:style>
  <w:style w:type="paragraph" w:styleId="TOC2">
    <w:name w:val="toc 2"/>
    <w:basedOn w:val="Normal"/>
    <w:next w:val="Normal"/>
    <w:uiPriority w:val="39"/>
    <w:rsid w:val="001F2178"/>
    <w:pPr>
      <w:tabs>
        <w:tab w:val="left" w:pos="567"/>
        <w:tab w:val="right" w:leader="dot" w:pos="8505"/>
      </w:tabs>
      <w:spacing w:before="80" w:line="240" w:lineRule="auto"/>
      <w:ind w:left="567" w:right="1134" w:hanging="567"/>
    </w:pPr>
    <w:rPr>
      <w:noProof/>
      <w:sz w:val="24"/>
      <w:szCs w:val="24"/>
    </w:rPr>
  </w:style>
  <w:style w:type="paragraph" w:styleId="TOC3">
    <w:name w:val="toc 3"/>
    <w:basedOn w:val="TOC2"/>
    <w:next w:val="Normal"/>
    <w:uiPriority w:val="39"/>
    <w:rsid w:val="001F2178"/>
    <w:pPr>
      <w:tabs>
        <w:tab w:val="clear" w:pos="567"/>
        <w:tab w:val="left" w:pos="851"/>
      </w:tabs>
      <w:spacing w:before="60"/>
      <w:ind w:left="1418" w:hanging="851"/>
    </w:pPr>
    <w:rPr>
      <w:sz w:val="21"/>
      <w:szCs w:val="22"/>
    </w:rPr>
  </w:style>
  <w:style w:type="paragraph" w:customStyle="1" w:styleId="TOCheading">
    <w:name w:val="TOC heading"/>
    <w:basedOn w:val="Heading1"/>
    <w:rsid w:val="001F2178"/>
    <w:pPr>
      <w:tabs>
        <w:tab w:val="left" w:pos="851"/>
      </w:tabs>
      <w:spacing w:after="400"/>
      <w:outlineLvl w:val="9"/>
    </w:pPr>
    <w:rPr>
      <w:rFonts w:cs="Tahoma"/>
      <w:bCs w:val="0"/>
      <w:kern w:val="0"/>
    </w:rPr>
  </w:style>
  <w:style w:type="paragraph" w:customStyle="1" w:styleId="checklist">
    <w:name w:val="checklist"/>
    <w:basedOn w:val="Normal"/>
    <w:rsid w:val="00455603"/>
    <w:pPr>
      <w:numPr>
        <w:numId w:val="11"/>
      </w:numPr>
      <w:tabs>
        <w:tab w:val="clear" w:pos="532"/>
        <w:tab w:val="num" w:pos="308"/>
      </w:tabs>
      <w:ind w:left="308" w:hanging="343"/>
    </w:pPr>
  </w:style>
  <w:style w:type="character" w:styleId="FollowedHyperlink">
    <w:name w:val="FollowedHyperlink"/>
    <w:basedOn w:val="DefaultParagraphFont"/>
    <w:uiPriority w:val="99"/>
    <w:rsid w:val="001F2178"/>
    <w:rPr>
      <w:rFonts w:ascii="Arial" w:hAnsi="Arial"/>
      <w:color w:val="800080"/>
      <w:sz w:val="21"/>
      <w:u w:val="none"/>
    </w:rPr>
  </w:style>
  <w:style w:type="paragraph" w:customStyle="1" w:styleId="Sectionheading">
    <w:name w:val="Section heading"/>
    <w:basedOn w:val="Heading1"/>
    <w:next w:val="Normal"/>
    <w:rsid w:val="001F2178"/>
    <w:rPr>
      <w:sz w:val="56"/>
    </w:rPr>
  </w:style>
  <w:style w:type="table" w:customStyle="1" w:styleId="Tablestyle4">
    <w:name w:val="Table style 4"/>
    <w:basedOn w:val="TableNormal"/>
    <w:rsid w:val="00954542"/>
    <w:rPr>
      <w:rFonts w:ascii="Arial" w:hAnsi="Arial"/>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032413"/>
    <w:pPr>
      <w:widowControl w:val="0"/>
      <w:shd w:val="clear" w:color="auto" w:fill="00FF00"/>
      <w:tabs>
        <w:tab w:val="left" w:pos="709"/>
      </w:tabs>
      <w:spacing w:before="120" w:after="120"/>
    </w:pPr>
    <w:rPr>
      <w:rFonts w:ascii="Arial" w:hAnsi="Arial"/>
      <w:b/>
      <w:sz w:val="24"/>
      <w:lang w:eastAsia="en-US"/>
    </w:rPr>
  </w:style>
  <w:style w:type="character" w:customStyle="1" w:styleId="Footerbold">
    <w:name w:val="Footer bold"/>
    <w:rsid w:val="001947AE"/>
    <w:rPr>
      <w:rFonts w:ascii="Arial" w:hAnsi="Arial"/>
      <w:b/>
      <w:color w:val="00948D"/>
      <w:sz w:val="16"/>
    </w:rPr>
  </w:style>
  <w:style w:type="paragraph" w:styleId="Header">
    <w:name w:val="header"/>
    <w:basedOn w:val="Normal"/>
    <w:link w:val="HeaderChar"/>
    <w:uiPriority w:val="99"/>
    <w:semiHidden/>
    <w:rsid w:val="00F561C0"/>
    <w:pPr>
      <w:tabs>
        <w:tab w:val="center" w:pos="4153"/>
        <w:tab w:val="right" w:pos="8306"/>
      </w:tabs>
    </w:pPr>
  </w:style>
  <w:style w:type="character" w:customStyle="1" w:styleId="HeaderChar">
    <w:name w:val="Header Char"/>
    <w:basedOn w:val="DefaultParagraphFont"/>
    <w:link w:val="Header"/>
    <w:uiPriority w:val="99"/>
    <w:semiHidden/>
    <w:rsid w:val="003B69F9"/>
    <w:rPr>
      <w:rFonts w:ascii="Arial" w:hAnsi="Arial"/>
      <w:sz w:val="21"/>
      <w:lang w:eastAsia="en-US"/>
    </w:rPr>
  </w:style>
  <w:style w:type="paragraph" w:customStyle="1" w:styleId="TOC">
    <w:name w:val="TOC"/>
    <w:basedOn w:val="Normal"/>
    <w:rsid w:val="00363B38"/>
    <w:pPr>
      <w:tabs>
        <w:tab w:val="left" w:leader="dot" w:pos="3410"/>
      </w:tabs>
    </w:pPr>
  </w:style>
  <w:style w:type="character" w:customStyle="1" w:styleId="InstructChar">
    <w:name w:val="Instruct Char"/>
    <w:link w:val="Instruct"/>
    <w:locked/>
    <w:rsid w:val="00153226"/>
    <w:rPr>
      <w:rFonts w:ascii="Arial" w:hAnsi="Arial"/>
      <w:b/>
      <w:sz w:val="24"/>
      <w:shd w:val="clear" w:color="auto" w:fill="00FF00"/>
      <w:lang w:val="en-AU" w:eastAsia="en-US"/>
    </w:rPr>
  </w:style>
  <w:style w:type="paragraph" w:customStyle="1" w:styleId="Covermainheading">
    <w:name w:val="Cover_main heading"/>
    <w:basedOn w:val="Normal"/>
    <w:link w:val="CovermainheadingCharChar"/>
    <w:rsid w:val="00153226"/>
    <w:pPr>
      <w:keepNext/>
      <w:widowControl w:val="0"/>
      <w:shd w:val="clear" w:color="000000" w:fill="auto"/>
      <w:spacing w:before="0" w:line="680" w:lineRule="atLeast"/>
      <w:ind w:left="284"/>
    </w:pPr>
    <w:rPr>
      <w:rFonts w:cs="Arial"/>
      <w:b/>
      <w:color w:val="00948D"/>
      <w:kern w:val="28"/>
      <w:sz w:val="64"/>
      <w:szCs w:val="64"/>
    </w:rPr>
  </w:style>
  <w:style w:type="character" w:customStyle="1" w:styleId="CovermainheadingCharChar">
    <w:name w:val="Cover_main heading Char Char"/>
    <w:link w:val="Covermainheading"/>
    <w:locked/>
    <w:rsid w:val="00153226"/>
    <w:rPr>
      <w:rFonts w:ascii="Arial" w:hAnsi="Arial"/>
      <w:b/>
      <w:color w:val="00948D"/>
      <w:kern w:val="28"/>
      <w:sz w:val="64"/>
      <w:lang w:val="en-AU" w:eastAsia="en-US"/>
    </w:rPr>
  </w:style>
  <w:style w:type="paragraph" w:customStyle="1" w:styleId="Coversubheading">
    <w:name w:val="Cover_subheading"/>
    <w:rsid w:val="00153226"/>
    <w:pPr>
      <w:spacing w:before="120"/>
      <w:ind w:left="284"/>
    </w:pPr>
    <w:rPr>
      <w:rFonts w:ascii="Arial" w:hAnsi="Arial" w:cs="Arial"/>
      <w:color w:val="00948D"/>
      <w:kern w:val="28"/>
      <w:sz w:val="40"/>
      <w:szCs w:val="40"/>
      <w:lang w:eastAsia="en-US"/>
    </w:rPr>
  </w:style>
  <w:style w:type="paragraph" w:customStyle="1" w:styleId="Covermonth-year">
    <w:name w:val="Cover_month-year"/>
    <w:basedOn w:val="Normal"/>
    <w:next w:val="Normal"/>
    <w:rsid w:val="00153226"/>
    <w:pPr>
      <w:ind w:left="284"/>
    </w:pPr>
    <w:rPr>
      <w:rFonts w:cs="Arial"/>
      <w:color w:val="00948D"/>
      <w:kern w:val="28"/>
      <w:sz w:val="28"/>
      <w:szCs w:val="28"/>
    </w:rPr>
  </w:style>
  <w:style w:type="paragraph" w:styleId="Footer">
    <w:name w:val="footer"/>
    <w:basedOn w:val="Normal"/>
    <w:link w:val="FooterChar"/>
    <w:uiPriority w:val="99"/>
    <w:rsid w:val="00153226"/>
    <w:pPr>
      <w:tabs>
        <w:tab w:val="center" w:pos="4153"/>
        <w:tab w:val="right" w:pos="8306"/>
      </w:tabs>
    </w:pPr>
  </w:style>
  <w:style w:type="character" w:customStyle="1" w:styleId="FooterChar">
    <w:name w:val="Footer Char"/>
    <w:basedOn w:val="DefaultParagraphFont"/>
    <w:link w:val="Footer"/>
    <w:uiPriority w:val="99"/>
    <w:semiHidden/>
    <w:rsid w:val="003B69F9"/>
    <w:rPr>
      <w:rFonts w:ascii="Arial" w:hAnsi="Arial"/>
      <w:sz w:val="2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indigenousrights.net.au/subsection.asp?ssID=88" TargetMode="External"/><Relationship Id="rId18" Type="http://schemas.openxmlformats.org/officeDocument/2006/relationships/hyperlink" Target="http://www.dramaaustralia.org.au/assets/files/ATSIguidelinesFinalSept07.pdf"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footer" Target="footer1.xml"/><Relationship Id="rId12" Type="http://schemas.openxmlformats.org/officeDocument/2006/relationships/hyperlink" Target="http://www.reconciliation.org.au/home/reconciliation-resources/nrw-resources" TargetMode="External"/><Relationship Id="rId17" Type="http://schemas.openxmlformats.org/officeDocument/2006/relationships/hyperlink" Target="http://www.abc.net.au/indigenou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atrobe.edu.au/psy/aw/Halloran-Murdoch_law_journal.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acismnoway.com.au/classroom/factsheets/51.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lq.qld.gov.au/info/ind/languages/qld" TargetMode="External"/><Relationship Id="rId23" Type="http://schemas.openxmlformats.org/officeDocument/2006/relationships/footer" Target="footer5.xml"/><Relationship Id="rId10" Type="http://schemas.openxmlformats.org/officeDocument/2006/relationships/hyperlink" Target="http://www.cultureandrecreation.gov.au/articles/indigenous/ceremony/" TargetMode="External"/><Relationship Id="rId19" Type="http://schemas.openxmlformats.org/officeDocument/2006/relationships/hyperlink" Target="http://www.qsa.qld.edu.a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indigenousrights.net.au/section.asp?sID=11" TargetMode="External"/><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le1\apps\msoffice\template\qsa_common_templates\reports_and_factsheets\rep_factshee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rep_factsheet_template.dot</Template>
  <TotalTime>1</TotalTime>
  <Pages>15</Pages>
  <Words>4540</Words>
  <Characters>25882</Characters>
  <Application>Microsoft Office Outlook</Application>
  <DocSecurity>0</DocSecurity>
  <Lines>0</Lines>
  <Paragraphs>0</Paragraphs>
  <ScaleCrop>false</ScaleCrop>
  <Company>Queensland Studies Authority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Aboriginal and Torres Strait Islander perspectives resources: Supporting the implementation of the Essential Learnings</dc:title>
  <dc:subject>early years; middle years; Aboriginal and Torres Strait Islander education; curriculum implementation</dc:subject>
  <dc:creator>Queensland Studies Authority</dc:creator>
  <cp:keywords/>
  <dc:description/>
  <cp:lastModifiedBy>Queensland Studies Authority</cp:lastModifiedBy>
  <cp:revision>2</cp:revision>
  <cp:lastPrinted>2009-12-18T04:04:00Z</cp:lastPrinted>
  <dcterms:created xsi:type="dcterms:W3CDTF">2012-08-27T06:56:00Z</dcterms:created>
  <dcterms:modified xsi:type="dcterms:W3CDTF">2012-08-27T06:56:00Z</dcterms:modified>
</cp:coreProperties>
</file>